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AD28" w14:textId="39E1E440" w:rsidR="002551CB" w:rsidRPr="008E2402" w:rsidRDefault="002551CB" w:rsidP="002551CB">
      <w:pPr>
        <w:pBdr>
          <w:bottom w:val="single" w:sz="12" w:space="1" w:color="auto"/>
        </w:pBdr>
        <w:jc w:val="center"/>
        <w:rPr>
          <w:sz w:val="28"/>
          <w:szCs w:val="28"/>
        </w:rPr>
      </w:pPr>
      <w:r>
        <w:rPr>
          <w:sz w:val="28"/>
          <w:szCs w:val="28"/>
        </w:rPr>
        <w:t>Муниципальное бюджетное дошкольное образовательное учреждение «Детский сад №4 комбинированного вида»</w:t>
      </w:r>
    </w:p>
    <w:p w14:paraId="046756F0" w14:textId="77777777" w:rsidR="002551CB" w:rsidRPr="008E2402" w:rsidRDefault="002551CB" w:rsidP="002551CB">
      <w:pPr>
        <w:rPr>
          <w:noProof/>
        </w:rPr>
      </w:pPr>
    </w:p>
    <w:p w14:paraId="0B7ED9FB" w14:textId="77777777" w:rsidR="002551CB" w:rsidRPr="008E2402" w:rsidRDefault="002551CB" w:rsidP="002551CB">
      <w:pPr>
        <w:rPr>
          <w:noProof/>
        </w:rPr>
      </w:pPr>
    </w:p>
    <w:p w14:paraId="1C7D2CC8" w14:textId="77777777" w:rsidR="002551CB" w:rsidRPr="008E2402" w:rsidRDefault="002551CB" w:rsidP="002551CB">
      <w:pPr>
        <w:rPr>
          <w:noProof/>
        </w:rPr>
      </w:pPr>
    </w:p>
    <w:p w14:paraId="092BA9C9" w14:textId="7179430A" w:rsidR="002551CB" w:rsidRPr="00E168D3" w:rsidRDefault="002551CB" w:rsidP="002551CB">
      <w:pPr>
        <w:rPr>
          <w:b/>
          <w:noProof/>
        </w:rPr>
      </w:pPr>
      <w:r w:rsidRPr="00E168D3">
        <w:rPr>
          <w:b/>
          <w:noProof/>
        </w:rPr>
        <w:t xml:space="preserve">ПРИНЯТ:                                                                       </w:t>
      </w:r>
      <w:r>
        <w:rPr>
          <w:b/>
          <w:noProof/>
        </w:rPr>
        <w:t xml:space="preserve">        </w:t>
      </w:r>
      <w:r w:rsidRPr="00E168D3">
        <w:rPr>
          <w:b/>
          <w:noProof/>
        </w:rPr>
        <w:t>УТВЕРЖДЕНА:</w:t>
      </w:r>
    </w:p>
    <w:p w14:paraId="6B1D2F2D" w14:textId="3305F4B8" w:rsidR="002551CB" w:rsidRPr="008E2402" w:rsidRDefault="002551CB" w:rsidP="002551CB">
      <w:pPr>
        <w:rPr>
          <w:noProof/>
        </w:rPr>
      </w:pPr>
      <w:r w:rsidRPr="008E2402">
        <w:rPr>
          <w:noProof/>
        </w:rPr>
        <w:t xml:space="preserve">на заседании                                                                </w:t>
      </w:r>
      <w:r>
        <w:rPr>
          <w:noProof/>
        </w:rPr>
        <w:t xml:space="preserve">          </w:t>
      </w:r>
      <w:r w:rsidRPr="008E2402">
        <w:rPr>
          <w:noProof/>
        </w:rPr>
        <w:t xml:space="preserve">  Заведующий </w:t>
      </w:r>
    </w:p>
    <w:p w14:paraId="59A7C32A" w14:textId="5DCA551A" w:rsidR="002551CB" w:rsidRPr="008E2402" w:rsidRDefault="002551CB" w:rsidP="002551CB">
      <w:pPr>
        <w:rPr>
          <w:noProof/>
        </w:rPr>
      </w:pPr>
      <w:r>
        <w:rPr>
          <w:noProof/>
        </w:rPr>
        <w:t>Педагогического совета</w:t>
      </w:r>
      <w:r w:rsidRPr="008E2402">
        <w:rPr>
          <w:noProof/>
        </w:rPr>
        <w:t xml:space="preserve">                                                         </w:t>
      </w:r>
      <w:r>
        <w:rPr>
          <w:noProof/>
        </w:rPr>
        <w:t>МБДОУ «Д/С №4</w:t>
      </w:r>
      <w:r w:rsidRPr="008E2402">
        <w:rPr>
          <w:noProof/>
        </w:rPr>
        <w:t>»</w:t>
      </w:r>
    </w:p>
    <w:p w14:paraId="13F6F8CE" w14:textId="3BC65DBD" w:rsidR="002551CB" w:rsidRPr="008E2402" w:rsidRDefault="002551CB" w:rsidP="002551CB">
      <w:pPr>
        <w:rPr>
          <w:noProof/>
        </w:rPr>
      </w:pPr>
      <w:r w:rsidRPr="008E2402">
        <w:rPr>
          <w:noProof/>
        </w:rPr>
        <w:t xml:space="preserve">Протокол №  </w:t>
      </w:r>
      <w:r>
        <w:rPr>
          <w:noProof/>
        </w:rPr>
        <w:t>1</w:t>
      </w:r>
      <w:r w:rsidRPr="008E2402">
        <w:rPr>
          <w:noProof/>
        </w:rPr>
        <w:t xml:space="preserve">                                             </w:t>
      </w:r>
      <w:r>
        <w:rPr>
          <w:noProof/>
        </w:rPr>
        <w:t xml:space="preserve">                            </w:t>
      </w:r>
      <w:r w:rsidRPr="008E2402">
        <w:rPr>
          <w:noProof/>
        </w:rPr>
        <w:t>______________</w:t>
      </w:r>
      <w:r>
        <w:rPr>
          <w:noProof/>
        </w:rPr>
        <w:t>Шахбанова З.И.</w:t>
      </w:r>
      <w:r w:rsidRPr="008E2402">
        <w:rPr>
          <w:noProof/>
        </w:rPr>
        <w:t xml:space="preserve">                                                 </w:t>
      </w:r>
    </w:p>
    <w:p w14:paraId="04B3A273" w14:textId="6B15B70D" w:rsidR="002551CB" w:rsidRPr="008E2402" w:rsidRDefault="002551CB" w:rsidP="002551CB">
      <w:pPr>
        <w:rPr>
          <w:noProof/>
        </w:rPr>
      </w:pPr>
      <w:r w:rsidRPr="008E2402">
        <w:rPr>
          <w:noProof/>
        </w:rPr>
        <w:t xml:space="preserve">от </w:t>
      </w:r>
      <w:r w:rsidRPr="008E2402">
        <w:t>«</w:t>
      </w:r>
      <w:r>
        <w:t>30</w:t>
      </w:r>
      <w:r w:rsidRPr="008E2402">
        <w:t>»</w:t>
      </w:r>
      <w:r>
        <w:t xml:space="preserve"> августа</w:t>
      </w:r>
      <w:r w:rsidRPr="008E2402">
        <w:t xml:space="preserve"> 2</w:t>
      </w:r>
      <w:r>
        <w:t>021</w:t>
      </w:r>
      <w:r w:rsidR="003D6AD3" w:rsidRPr="00977359">
        <w:t xml:space="preserve"> </w:t>
      </w:r>
      <w:r w:rsidRPr="008E2402">
        <w:t>г.</w:t>
      </w:r>
      <w:r w:rsidRPr="008E2402">
        <w:rPr>
          <w:noProof/>
        </w:rPr>
        <w:t xml:space="preserve">                                       </w:t>
      </w:r>
      <w:r>
        <w:rPr>
          <w:noProof/>
        </w:rPr>
        <w:t xml:space="preserve">                    </w:t>
      </w:r>
      <w:r w:rsidRPr="008E2402">
        <w:rPr>
          <w:noProof/>
        </w:rPr>
        <w:t>Приказ №</w:t>
      </w:r>
      <w:r>
        <w:rPr>
          <w:noProof/>
        </w:rPr>
        <w:t xml:space="preserve"> 49-П</w:t>
      </w:r>
    </w:p>
    <w:p w14:paraId="7A6BBE4F" w14:textId="30A08A47" w:rsidR="002551CB" w:rsidRPr="008E2402" w:rsidRDefault="002551CB" w:rsidP="002551CB">
      <w:pPr>
        <w:rPr>
          <w:noProof/>
        </w:rPr>
      </w:pPr>
      <w:r w:rsidRPr="008E2402">
        <w:rPr>
          <w:noProof/>
        </w:rPr>
        <w:t xml:space="preserve">                                                                                      </w:t>
      </w:r>
      <w:r>
        <w:rPr>
          <w:noProof/>
        </w:rPr>
        <w:t xml:space="preserve">          </w:t>
      </w:r>
      <w:r w:rsidRPr="008E2402">
        <w:rPr>
          <w:noProof/>
        </w:rPr>
        <w:t xml:space="preserve">  от «</w:t>
      </w:r>
      <w:r>
        <w:rPr>
          <w:noProof/>
        </w:rPr>
        <w:t>30</w:t>
      </w:r>
      <w:r w:rsidRPr="008E2402">
        <w:rPr>
          <w:noProof/>
        </w:rPr>
        <w:t xml:space="preserve">»  </w:t>
      </w:r>
      <w:r>
        <w:rPr>
          <w:noProof/>
        </w:rPr>
        <w:t>августа</w:t>
      </w:r>
      <w:r w:rsidRPr="008E2402">
        <w:rPr>
          <w:noProof/>
        </w:rPr>
        <w:t xml:space="preserve"> 20</w:t>
      </w:r>
      <w:r>
        <w:rPr>
          <w:noProof/>
        </w:rPr>
        <w:t>21</w:t>
      </w:r>
      <w:r w:rsidRPr="008E2402">
        <w:rPr>
          <w:noProof/>
        </w:rPr>
        <w:t>г.</w:t>
      </w:r>
    </w:p>
    <w:p w14:paraId="1270E72B" w14:textId="77777777" w:rsidR="002551CB" w:rsidRPr="008E2402" w:rsidRDefault="002551CB" w:rsidP="002551CB">
      <w:pPr>
        <w:jc w:val="center"/>
        <w:rPr>
          <w:b/>
          <w:bCs/>
        </w:rPr>
      </w:pPr>
    </w:p>
    <w:p w14:paraId="106129E0" w14:textId="77777777" w:rsidR="002551CB" w:rsidRPr="008E2402" w:rsidRDefault="002551CB" w:rsidP="002551CB">
      <w:pPr>
        <w:jc w:val="center"/>
        <w:rPr>
          <w:b/>
          <w:bCs/>
          <w:sz w:val="40"/>
          <w:szCs w:val="40"/>
        </w:rPr>
      </w:pPr>
    </w:p>
    <w:p w14:paraId="7A903443" w14:textId="77777777" w:rsidR="002551CB" w:rsidRPr="00E168D3" w:rsidRDefault="002551CB" w:rsidP="002551CB">
      <w:pPr>
        <w:widowControl w:val="0"/>
        <w:autoSpaceDE w:val="0"/>
        <w:autoSpaceDN w:val="0"/>
        <w:adjustRightInd w:val="0"/>
        <w:spacing w:line="276" w:lineRule="auto"/>
        <w:ind w:right="-1"/>
        <w:jc w:val="both"/>
        <w:rPr>
          <w:b/>
          <w:kern w:val="2"/>
          <w:lang w:eastAsia="ko-KR"/>
        </w:rPr>
      </w:pPr>
      <w:r w:rsidRPr="00E168D3">
        <w:rPr>
          <w:b/>
          <w:kern w:val="2"/>
          <w:lang w:eastAsia="ko-KR"/>
        </w:rPr>
        <w:t>СОГЛАСОВАН:</w:t>
      </w:r>
    </w:p>
    <w:p w14:paraId="0931EFE5" w14:textId="77777777" w:rsidR="002551CB" w:rsidRDefault="002551CB" w:rsidP="002551CB">
      <w:pPr>
        <w:widowControl w:val="0"/>
        <w:autoSpaceDE w:val="0"/>
        <w:autoSpaceDN w:val="0"/>
        <w:adjustRightInd w:val="0"/>
        <w:spacing w:line="276" w:lineRule="auto"/>
        <w:ind w:right="-1"/>
        <w:jc w:val="both"/>
        <w:rPr>
          <w:kern w:val="2"/>
          <w:lang w:eastAsia="ko-KR"/>
        </w:rPr>
      </w:pPr>
      <w:r>
        <w:rPr>
          <w:kern w:val="2"/>
          <w:lang w:eastAsia="ko-KR"/>
        </w:rPr>
        <w:t>Родительский комитет</w:t>
      </w:r>
    </w:p>
    <w:p w14:paraId="5BCCD9EA" w14:textId="775296AC" w:rsidR="002551CB" w:rsidRDefault="002551CB" w:rsidP="002551CB">
      <w:pPr>
        <w:widowControl w:val="0"/>
        <w:autoSpaceDE w:val="0"/>
        <w:autoSpaceDN w:val="0"/>
        <w:adjustRightInd w:val="0"/>
        <w:spacing w:line="276" w:lineRule="auto"/>
        <w:ind w:right="-1"/>
        <w:jc w:val="both"/>
        <w:rPr>
          <w:kern w:val="2"/>
          <w:lang w:eastAsia="ko-KR"/>
        </w:rPr>
      </w:pPr>
      <w:r>
        <w:rPr>
          <w:kern w:val="2"/>
          <w:lang w:eastAsia="ko-KR"/>
        </w:rPr>
        <w:t>МБДОУ «Д/С №4»</w:t>
      </w:r>
    </w:p>
    <w:p w14:paraId="5CD0C8E9" w14:textId="0F2A3E34" w:rsidR="002551CB" w:rsidRPr="00D52E02" w:rsidRDefault="002551CB" w:rsidP="002551CB">
      <w:pPr>
        <w:widowControl w:val="0"/>
        <w:autoSpaceDE w:val="0"/>
        <w:autoSpaceDN w:val="0"/>
        <w:adjustRightInd w:val="0"/>
        <w:spacing w:line="276" w:lineRule="auto"/>
        <w:ind w:right="-1"/>
        <w:jc w:val="both"/>
        <w:rPr>
          <w:kern w:val="2"/>
          <w:lang w:eastAsia="ko-KR"/>
        </w:rPr>
      </w:pPr>
      <w:r w:rsidRPr="008E2402">
        <w:rPr>
          <w:noProof/>
        </w:rPr>
        <w:t xml:space="preserve">Протокол № </w:t>
      </w:r>
      <w:r>
        <w:rPr>
          <w:noProof/>
        </w:rPr>
        <w:t>1</w:t>
      </w:r>
    </w:p>
    <w:p w14:paraId="50B889DB" w14:textId="03E5B4F8" w:rsidR="002551CB" w:rsidRPr="00D52E02" w:rsidRDefault="002551CB" w:rsidP="002551CB">
      <w:pPr>
        <w:widowControl w:val="0"/>
        <w:autoSpaceDE w:val="0"/>
        <w:autoSpaceDN w:val="0"/>
        <w:adjustRightInd w:val="0"/>
        <w:spacing w:line="276" w:lineRule="auto"/>
        <w:ind w:right="-1"/>
        <w:rPr>
          <w:kern w:val="2"/>
          <w:lang w:eastAsia="ko-KR"/>
        </w:rPr>
      </w:pPr>
      <w:r w:rsidRPr="008E2402">
        <w:rPr>
          <w:noProof/>
        </w:rPr>
        <w:t xml:space="preserve">от </w:t>
      </w:r>
      <w:r w:rsidRPr="008E2402">
        <w:t>«</w:t>
      </w:r>
      <w:r>
        <w:t>27</w:t>
      </w:r>
      <w:r w:rsidRPr="008E2402">
        <w:t xml:space="preserve">» </w:t>
      </w:r>
      <w:r>
        <w:t xml:space="preserve">августа </w:t>
      </w:r>
      <w:r w:rsidRPr="008E2402">
        <w:t>20</w:t>
      </w:r>
      <w:r>
        <w:t>21</w:t>
      </w:r>
      <w:r w:rsidRPr="008E2402">
        <w:t xml:space="preserve"> г.</w:t>
      </w:r>
    </w:p>
    <w:p w14:paraId="528D7006" w14:textId="77777777" w:rsidR="002551CB" w:rsidRPr="00D52E02" w:rsidRDefault="002551CB" w:rsidP="002551CB">
      <w:pPr>
        <w:widowControl w:val="0"/>
        <w:autoSpaceDE w:val="0"/>
        <w:autoSpaceDN w:val="0"/>
        <w:adjustRightInd w:val="0"/>
        <w:spacing w:line="276" w:lineRule="auto"/>
        <w:ind w:right="-1"/>
        <w:jc w:val="right"/>
        <w:rPr>
          <w:kern w:val="2"/>
          <w:lang w:eastAsia="ko-KR"/>
        </w:rPr>
      </w:pPr>
    </w:p>
    <w:p w14:paraId="170F6B60" w14:textId="77777777" w:rsidR="002551CB" w:rsidRPr="00D52E02" w:rsidRDefault="002551CB" w:rsidP="002551CB">
      <w:pPr>
        <w:widowControl w:val="0"/>
        <w:autoSpaceDE w:val="0"/>
        <w:autoSpaceDN w:val="0"/>
        <w:adjustRightInd w:val="0"/>
        <w:spacing w:line="276" w:lineRule="auto"/>
        <w:ind w:right="-1"/>
        <w:rPr>
          <w:b/>
          <w:color w:val="000000"/>
          <w:kern w:val="2"/>
          <w:lang w:eastAsia="ko-KR"/>
        </w:rPr>
      </w:pPr>
    </w:p>
    <w:p w14:paraId="45970982" w14:textId="77777777" w:rsidR="002551CB" w:rsidRPr="00D52E02" w:rsidRDefault="002551CB" w:rsidP="002551CB">
      <w:pPr>
        <w:widowControl w:val="0"/>
        <w:autoSpaceDE w:val="0"/>
        <w:autoSpaceDN w:val="0"/>
        <w:adjustRightInd w:val="0"/>
        <w:spacing w:line="276" w:lineRule="auto"/>
        <w:ind w:right="-1"/>
        <w:jc w:val="center"/>
        <w:rPr>
          <w:b/>
          <w:color w:val="000000"/>
          <w:kern w:val="2"/>
          <w:lang w:eastAsia="ko-KR"/>
        </w:rPr>
      </w:pPr>
    </w:p>
    <w:p w14:paraId="4E548C94" w14:textId="25151954" w:rsidR="002551CB" w:rsidRDefault="002551CB" w:rsidP="002551CB">
      <w:pPr>
        <w:widowControl w:val="0"/>
        <w:autoSpaceDE w:val="0"/>
        <w:autoSpaceDN w:val="0"/>
        <w:adjustRightInd w:val="0"/>
        <w:spacing w:line="276" w:lineRule="auto"/>
        <w:ind w:right="-1"/>
        <w:jc w:val="center"/>
        <w:rPr>
          <w:b/>
          <w:color w:val="000000"/>
          <w:kern w:val="2"/>
          <w:lang w:eastAsia="ko-KR"/>
        </w:rPr>
      </w:pPr>
      <w:r w:rsidRPr="00D52E02">
        <w:rPr>
          <w:b/>
          <w:color w:val="000000"/>
          <w:kern w:val="2"/>
          <w:lang w:eastAsia="ko-KR"/>
        </w:rPr>
        <w:t xml:space="preserve">РАБОЧАЯ ПРОГРАММА ВОСПИТАНИЯ </w:t>
      </w:r>
      <w:r w:rsidRPr="00D52E02">
        <w:rPr>
          <w:b/>
          <w:color w:val="000000"/>
          <w:kern w:val="2"/>
          <w:lang w:eastAsia="ko-KR"/>
        </w:rPr>
        <w:br/>
      </w:r>
      <w:r>
        <w:rPr>
          <w:b/>
          <w:color w:val="000000"/>
          <w:kern w:val="2"/>
          <w:lang w:eastAsia="ko-KR"/>
        </w:rPr>
        <w:t>МУНИЦИПАЛЬНОГО БЮДЖЕТНОГО ДОШКОЛЬНОГО ОБРАЗОВАТЕЛЬНОГО УЧРЕЖДЕНИЯ «ДЕТСКИЙ САД № 4 КОМБИНИРОВАННОГО ВИДА»</w:t>
      </w:r>
    </w:p>
    <w:p w14:paraId="1CA1E721" w14:textId="77777777" w:rsidR="002551CB" w:rsidRDefault="002551CB" w:rsidP="002551CB">
      <w:pPr>
        <w:widowControl w:val="0"/>
        <w:autoSpaceDE w:val="0"/>
        <w:autoSpaceDN w:val="0"/>
        <w:adjustRightInd w:val="0"/>
        <w:spacing w:line="276" w:lineRule="auto"/>
        <w:ind w:right="-1"/>
        <w:jc w:val="center"/>
        <w:rPr>
          <w:b/>
          <w:color w:val="000000"/>
          <w:kern w:val="2"/>
          <w:lang w:eastAsia="ko-KR"/>
        </w:rPr>
      </w:pPr>
    </w:p>
    <w:p w14:paraId="6C8C216F"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56EB7F28"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237A07A9"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1B84A7FA"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4B2CE388"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1421BDB6"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6D77B8C5"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24F84C9D"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649FDE00"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6414A454"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06F10DCD"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68AB186F"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06D5458D" w14:textId="77777777" w:rsidR="002551CB" w:rsidRDefault="002551CB" w:rsidP="002551CB">
      <w:pPr>
        <w:widowControl w:val="0"/>
        <w:autoSpaceDE w:val="0"/>
        <w:autoSpaceDN w:val="0"/>
        <w:adjustRightInd w:val="0"/>
        <w:spacing w:line="276" w:lineRule="auto"/>
        <w:ind w:right="-1"/>
        <w:rPr>
          <w:b/>
          <w:color w:val="000000"/>
          <w:kern w:val="2"/>
          <w:lang w:eastAsia="ko-KR"/>
        </w:rPr>
      </w:pPr>
    </w:p>
    <w:p w14:paraId="3ED9E2ED" w14:textId="77777777" w:rsidR="002551CB" w:rsidRDefault="002551CB" w:rsidP="002551CB">
      <w:pPr>
        <w:widowControl w:val="0"/>
        <w:autoSpaceDE w:val="0"/>
        <w:autoSpaceDN w:val="0"/>
        <w:adjustRightInd w:val="0"/>
        <w:spacing w:line="276" w:lineRule="auto"/>
        <w:ind w:right="-1"/>
        <w:jc w:val="right"/>
        <w:rPr>
          <w:b/>
          <w:color w:val="000000"/>
          <w:kern w:val="2"/>
          <w:lang w:eastAsia="ko-KR"/>
        </w:rPr>
      </w:pPr>
    </w:p>
    <w:p w14:paraId="47E37A7C" w14:textId="77777777" w:rsidR="002551CB" w:rsidRDefault="002551CB" w:rsidP="002551CB">
      <w:pPr>
        <w:widowControl w:val="0"/>
        <w:autoSpaceDE w:val="0"/>
        <w:autoSpaceDN w:val="0"/>
        <w:adjustRightInd w:val="0"/>
        <w:spacing w:line="276" w:lineRule="auto"/>
        <w:ind w:right="-1"/>
        <w:jc w:val="right"/>
        <w:rPr>
          <w:b/>
          <w:color w:val="000000"/>
          <w:kern w:val="2"/>
          <w:lang w:eastAsia="ko-KR"/>
        </w:rPr>
      </w:pPr>
    </w:p>
    <w:p w14:paraId="7CDEBF75" w14:textId="77777777" w:rsidR="002551CB" w:rsidRDefault="002551CB" w:rsidP="002551CB">
      <w:pPr>
        <w:widowControl w:val="0"/>
        <w:autoSpaceDE w:val="0"/>
        <w:autoSpaceDN w:val="0"/>
        <w:adjustRightInd w:val="0"/>
        <w:spacing w:line="276" w:lineRule="auto"/>
        <w:ind w:right="-1"/>
        <w:jc w:val="right"/>
        <w:rPr>
          <w:b/>
          <w:color w:val="000000"/>
          <w:kern w:val="2"/>
          <w:lang w:eastAsia="ko-KR"/>
        </w:rPr>
      </w:pPr>
    </w:p>
    <w:p w14:paraId="0863F899" w14:textId="77777777" w:rsidR="002551CB" w:rsidRDefault="002551CB" w:rsidP="002551CB">
      <w:pPr>
        <w:widowControl w:val="0"/>
        <w:autoSpaceDE w:val="0"/>
        <w:autoSpaceDN w:val="0"/>
        <w:adjustRightInd w:val="0"/>
        <w:spacing w:line="276" w:lineRule="auto"/>
        <w:ind w:right="-1"/>
        <w:jc w:val="right"/>
        <w:rPr>
          <w:b/>
          <w:color w:val="000000"/>
          <w:kern w:val="2"/>
          <w:lang w:eastAsia="ko-KR"/>
        </w:rPr>
      </w:pPr>
    </w:p>
    <w:p w14:paraId="7E44BA41" w14:textId="77777777" w:rsidR="002551CB" w:rsidRDefault="002551CB" w:rsidP="002551CB">
      <w:pPr>
        <w:widowControl w:val="0"/>
        <w:autoSpaceDE w:val="0"/>
        <w:autoSpaceDN w:val="0"/>
        <w:adjustRightInd w:val="0"/>
        <w:spacing w:line="276" w:lineRule="auto"/>
        <w:ind w:right="-1"/>
        <w:jc w:val="right"/>
        <w:rPr>
          <w:b/>
          <w:color w:val="000000"/>
          <w:kern w:val="2"/>
          <w:lang w:eastAsia="ko-KR"/>
        </w:rPr>
      </w:pPr>
    </w:p>
    <w:p w14:paraId="2DAA440E" w14:textId="77777777" w:rsidR="002551CB" w:rsidRPr="00D52E02" w:rsidRDefault="002551CB" w:rsidP="002551CB">
      <w:pPr>
        <w:widowControl w:val="0"/>
        <w:autoSpaceDE w:val="0"/>
        <w:autoSpaceDN w:val="0"/>
        <w:adjustRightInd w:val="0"/>
        <w:spacing w:line="276" w:lineRule="auto"/>
        <w:ind w:right="-1"/>
        <w:jc w:val="right"/>
        <w:rPr>
          <w:b/>
          <w:color w:val="000000"/>
          <w:kern w:val="2"/>
          <w:lang w:eastAsia="ko-KR"/>
        </w:rPr>
      </w:pPr>
    </w:p>
    <w:p w14:paraId="78018B0C" w14:textId="698C6F12" w:rsidR="002551CB" w:rsidRPr="00D52E02" w:rsidRDefault="002551CB" w:rsidP="002551CB">
      <w:pPr>
        <w:widowControl w:val="0"/>
        <w:autoSpaceDE w:val="0"/>
        <w:autoSpaceDN w:val="0"/>
        <w:adjustRightInd w:val="0"/>
        <w:spacing w:line="276" w:lineRule="auto"/>
        <w:ind w:right="-1"/>
        <w:jc w:val="center"/>
        <w:rPr>
          <w:b/>
          <w:color w:val="000000"/>
          <w:kern w:val="2"/>
          <w:lang w:eastAsia="ko-KR"/>
        </w:rPr>
      </w:pPr>
      <w:r w:rsidRPr="00D52E02">
        <w:rPr>
          <w:b/>
          <w:color w:val="000000"/>
          <w:kern w:val="2"/>
          <w:lang w:eastAsia="ko-KR"/>
        </w:rPr>
        <w:t>М</w:t>
      </w:r>
      <w:r w:rsidR="00E15894">
        <w:rPr>
          <w:b/>
          <w:color w:val="000000"/>
          <w:kern w:val="2"/>
          <w:lang w:eastAsia="ko-KR"/>
        </w:rPr>
        <w:t>ахачкала</w:t>
      </w:r>
      <w:r w:rsidRPr="00D52E02">
        <w:rPr>
          <w:b/>
          <w:color w:val="000000"/>
          <w:kern w:val="2"/>
          <w:lang w:eastAsia="ko-KR"/>
        </w:rPr>
        <w:t>, 2021</w:t>
      </w:r>
    </w:p>
    <w:p w14:paraId="6E4053E0" w14:textId="77777777" w:rsidR="002551CB" w:rsidRPr="00D52E02" w:rsidRDefault="002551CB" w:rsidP="002551CB">
      <w:pPr>
        <w:spacing w:line="276" w:lineRule="auto"/>
        <w:rPr>
          <w:color w:val="000000"/>
        </w:rPr>
      </w:pPr>
      <w:bookmarkStart w:id="0" w:name="_Hlk68082010"/>
    </w:p>
    <w:p w14:paraId="22094100" w14:textId="77777777" w:rsidR="00E15894" w:rsidRDefault="00E15894" w:rsidP="002551CB">
      <w:pPr>
        <w:pStyle w:val="13"/>
        <w:spacing w:line="276" w:lineRule="auto"/>
        <w:ind w:left="-142" w:firstLine="568"/>
        <w:jc w:val="center"/>
        <w:rPr>
          <w:b/>
          <w:color w:val="000000"/>
        </w:rPr>
      </w:pPr>
    </w:p>
    <w:p w14:paraId="34DEB6C8" w14:textId="4B8E02AB" w:rsidR="002551CB" w:rsidRPr="00E168D3" w:rsidRDefault="002551CB" w:rsidP="002551CB">
      <w:pPr>
        <w:pStyle w:val="13"/>
        <w:spacing w:line="276" w:lineRule="auto"/>
        <w:ind w:left="-142" w:firstLine="568"/>
        <w:jc w:val="center"/>
        <w:rPr>
          <w:b/>
          <w:color w:val="000000"/>
        </w:rPr>
      </w:pPr>
      <w:r w:rsidRPr="00E168D3">
        <w:rPr>
          <w:b/>
          <w:color w:val="000000"/>
        </w:rPr>
        <w:lastRenderedPageBreak/>
        <w:t>Оглавление</w:t>
      </w:r>
    </w:p>
    <w:p w14:paraId="5F16DA9D" w14:textId="48B57CAE" w:rsidR="002551CB" w:rsidRDefault="002551CB" w:rsidP="002551CB">
      <w:pPr>
        <w:tabs>
          <w:tab w:val="right" w:leader="dot" w:pos="9339"/>
        </w:tabs>
        <w:rPr>
          <w:rFonts w:asciiTheme="minorHAnsi" w:eastAsiaTheme="minorEastAsia" w:hAnsiTheme="minorHAnsi" w:cstheme="minorBidi"/>
          <w:noProof/>
          <w:lang w:eastAsia="ja-JP"/>
        </w:rPr>
      </w:pPr>
      <w:r w:rsidRPr="00D52E02">
        <w:rPr>
          <w:color w:val="000000"/>
        </w:rPr>
        <w:fldChar w:fldCharType="begin"/>
      </w:r>
      <w:r w:rsidRPr="00D52E02">
        <w:rPr>
          <w:color w:val="000000"/>
        </w:rPr>
        <w:instrText xml:space="preserve"> TOC \o "1-3" \h \z \u </w:instrText>
      </w:r>
      <w:r w:rsidRPr="00D52E02">
        <w:rPr>
          <w:color w:val="000000"/>
        </w:rPr>
        <w:fldChar w:fldCharType="separate"/>
      </w:r>
      <w:r w:rsidRPr="00697C51">
        <w:rPr>
          <w:b/>
          <w:bCs/>
          <w:noProof/>
          <w:color w:val="000000"/>
        </w:rPr>
        <w:t>Пояснительная записка</w:t>
      </w:r>
      <w:r>
        <w:rPr>
          <w:noProof/>
        </w:rPr>
        <w:tab/>
      </w:r>
      <w:r>
        <w:rPr>
          <w:noProof/>
        </w:rPr>
        <w:fldChar w:fldCharType="begin"/>
      </w:r>
      <w:r>
        <w:rPr>
          <w:noProof/>
        </w:rPr>
        <w:instrText xml:space="preserve"> PAGEREF _Toc486906031 \h </w:instrText>
      </w:r>
      <w:r>
        <w:rPr>
          <w:noProof/>
        </w:rPr>
      </w:r>
      <w:r>
        <w:rPr>
          <w:noProof/>
        </w:rPr>
        <w:fldChar w:fldCharType="separate"/>
      </w:r>
      <w:r w:rsidR="003D6AD3">
        <w:rPr>
          <w:noProof/>
        </w:rPr>
        <w:t>3</w:t>
      </w:r>
      <w:r>
        <w:rPr>
          <w:noProof/>
        </w:rPr>
        <w:fldChar w:fldCharType="end"/>
      </w:r>
    </w:p>
    <w:p w14:paraId="0ACDAF93" w14:textId="5720513F" w:rsidR="002551CB" w:rsidRDefault="002551CB" w:rsidP="002551CB">
      <w:pPr>
        <w:pStyle w:val="af0"/>
        <w:rPr>
          <w:rFonts w:asciiTheme="minorHAnsi" w:eastAsiaTheme="minorEastAsia" w:hAnsiTheme="minorHAnsi" w:cstheme="minorBidi"/>
          <w:noProof/>
          <w:lang w:eastAsia="ja-JP"/>
        </w:rPr>
      </w:pPr>
      <w:r w:rsidRPr="00697C51">
        <w:rPr>
          <w:noProof/>
        </w:rPr>
        <w:t>Раздел 1. Целевые ориентиры и планируемые результаты Примерной программы</w:t>
      </w:r>
      <w:r>
        <w:rPr>
          <w:noProof/>
        </w:rPr>
        <w:tab/>
      </w:r>
      <w:r>
        <w:rPr>
          <w:noProof/>
        </w:rPr>
        <w:fldChar w:fldCharType="begin"/>
      </w:r>
      <w:r>
        <w:rPr>
          <w:noProof/>
        </w:rPr>
        <w:instrText xml:space="preserve"> PAGEREF _Toc486906032 \h </w:instrText>
      </w:r>
      <w:r>
        <w:rPr>
          <w:noProof/>
        </w:rPr>
      </w:r>
      <w:r>
        <w:rPr>
          <w:noProof/>
        </w:rPr>
        <w:fldChar w:fldCharType="separate"/>
      </w:r>
      <w:r w:rsidR="003D6AD3">
        <w:rPr>
          <w:noProof/>
        </w:rPr>
        <w:t>7</w:t>
      </w:r>
      <w:r>
        <w:rPr>
          <w:noProof/>
        </w:rPr>
        <w:fldChar w:fldCharType="end"/>
      </w:r>
    </w:p>
    <w:p w14:paraId="0FD55B85" w14:textId="75B1DD7F" w:rsidR="002551CB" w:rsidRDefault="002551CB" w:rsidP="002551CB">
      <w:pPr>
        <w:tabs>
          <w:tab w:val="right" w:leader="dot" w:pos="9339"/>
        </w:tabs>
        <w:rPr>
          <w:rFonts w:asciiTheme="minorHAnsi" w:eastAsiaTheme="minorEastAsia" w:hAnsiTheme="minorHAnsi" w:cstheme="minorBidi"/>
          <w:noProof/>
          <w:lang w:eastAsia="ja-JP"/>
        </w:rPr>
      </w:pPr>
      <w:r w:rsidRPr="00697C51">
        <w:rPr>
          <w:b/>
          <w:bCs/>
          <w:noProof/>
          <w:color w:val="000000"/>
        </w:rPr>
        <w:t>1.1. Цель программы воспитания</w:t>
      </w:r>
      <w:r>
        <w:rPr>
          <w:noProof/>
        </w:rPr>
        <w:tab/>
      </w:r>
      <w:r>
        <w:rPr>
          <w:noProof/>
        </w:rPr>
        <w:fldChar w:fldCharType="begin"/>
      </w:r>
      <w:r>
        <w:rPr>
          <w:noProof/>
        </w:rPr>
        <w:instrText xml:space="preserve"> PAGEREF _Toc486906033 \h </w:instrText>
      </w:r>
      <w:r>
        <w:rPr>
          <w:noProof/>
        </w:rPr>
      </w:r>
      <w:r>
        <w:rPr>
          <w:noProof/>
        </w:rPr>
        <w:fldChar w:fldCharType="separate"/>
      </w:r>
      <w:r w:rsidR="003D6AD3">
        <w:rPr>
          <w:noProof/>
        </w:rPr>
        <w:t>7</w:t>
      </w:r>
      <w:r>
        <w:rPr>
          <w:noProof/>
        </w:rPr>
        <w:fldChar w:fldCharType="end"/>
      </w:r>
    </w:p>
    <w:p w14:paraId="0724AAE0" w14:textId="5140D96C" w:rsidR="002551CB" w:rsidRDefault="002551CB" w:rsidP="002551CB">
      <w:pPr>
        <w:tabs>
          <w:tab w:val="right" w:leader="dot" w:pos="9339"/>
        </w:tabs>
        <w:rPr>
          <w:rFonts w:asciiTheme="minorHAnsi" w:eastAsiaTheme="minorEastAsia" w:hAnsiTheme="minorHAnsi" w:cstheme="minorBidi"/>
          <w:noProof/>
          <w:lang w:eastAsia="ja-JP"/>
        </w:rPr>
      </w:pPr>
      <w:r w:rsidRPr="00697C51">
        <w:rPr>
          <w:b/>
          <w:bCs/>
          <w:noProof/>
          <w:color w:val="000000"/>
        </w:rPr>
        <w:t>1.2. Методологические основы и принципы построения Программы воспитания</w:t>
      </w:r>
      <w:r>
        <w:rPr>
          <w:noProof/>
        </w:rPr>
        <w:tab/>
      </w:r>
      <w:r>
        <w:rPr>
          <w:noProof/>
        </w:rPr>
        <w:fldChar w:fldCharType="begin"/>
      </w:r>
      <w:r>
        <w:rPr>
          <w:noProof/>
        </w:rPr>
        <w:instrText xml:space="preserve"> PAGEREF _Toc486906034 \h </w:instrText>
      </w:r>
      <w:r>
        <w:rPr>
          <w:noProof/>
        </w:rPr>
      </w:r>
      <w:r>
        <w:rPr>
          <w:noProof/>
        </w:rPr>
        <w:fldChar w:fldCharType="separate"/>
      </w:r>
      <w:r w:rsidR="003D6AD3">
        <w:rPr>
          <w:noProof/>
        </w:rPr>
        <w:t>7</w:t>
      </w:r>
      <w:r>
        <w:rPr>
          <w:noProof/>
        </w:rPr>
        <w:fldChar w:fldCharType="end"/>
      </w:r>
    </w:p>
    <w:p w14:paraId="5EE38DE6" w14:textId="5913D96C" w:rsidR="002551CB" w:rsidRDefault="002551CB" w:rsidP="009466FF">
      <w:pPr>
        <w:tabs>
          <w:tab w:val="right" w:leader="dot" w:pos="9339"/>
        </w:tabs>
        <w:rPr>
          <w:rFonts w:asciiTheme="minorHAnsi" w:eastAsiaTheme="minorEastAsia" w:hAnsiTheme="minorHAnsi" w:cstheme="minorBidi"/>
          <w:noProof/>
          <w:lang w:eastAsia="ja-JP"/>
        </w:rPr>
      </w:pPr>
      <w:r w:rsidRPr="00697C51">
        <w:rPr>
          <w:b/>
          <w:bCs/>
          <w:noProof/>
          <w:color w:val="000000"/>
        </w:rPr>
        <w:t>1.4. Требования к планируемым результатам освоения Программы воспитания</w:t>
      </w:r>
      <w:r>
        <w:rPr>
          <w:noProof/>
        </w:rPr>
        <w:tab/>
      </w:r>
      <w:r>
        <w:rPr>
          <w:noProof/>
        </w:rPr>
        <w:fldChar w:fldCharType="begin"/>
      </w:r>
      <w:r>
        <w:rPr>
          <w:noProof/>
        </w:rPr>
        <w:instrText xml:space="preserve"> PAGEREF _Toc486906035 \h </w:instrText>
      </w:r>
      <w:r>
        <w:rPr>
          <w:noProof/>
        </w:rPr>
      </w:r>
      <w:r>
        <w:rPr>
          <w:noProof/>
        </w:rPr>
        <w:fldChar w:fldCharType="separate"/>
      </w:r>
      <w:r w:rsidR="003D6AD3">
        <w:rPr>
          <w:noProof/>
        </w:rPr>
        <w:t>9</w:t>
      </w:r>
      <w:r>
        <w:rPr>
          <w:noProof/>
        </w:rPr>
        <w:fldChar w:fldCharType="end"/>
      </w:r>
      <w:r w:rsidR="009466FF">
        <w:rPr>
          <w:rFonts w:asciiTheme="minorHAnsi" w:eastAsiaTheme="minorEastAsia" w:hAnsiTheme="minorHAnsi" w:cstheme="minorBidi"/>
          <w:noProof/>
          <w:lang w:eastAsia="ja-JP"/>
        </w:rPr>
        <w:t xml:space="preserve"> </w:t>
      </w:r>
    </w:p>
    <w:p w14:paraId="5AC7878C" w14:textId="471A7E44" w:rsidR="002551CB" w:rsidRDefault="002551CB" w:rsidP="002551CB">
      <w:pPr>
        <w:tabs>
          <w:tab w:val="right" w:leader="dot" w:pos="9339"/>
        </w:tabs>
        <w:rPr>
          <w:rFonts w:asciiTheme="minorHAnsi" w:eastAsiaTheme="minorEastAsia" w:hAnsiTheme="minorHAnsi" w:cstheme="minorBidi"/>
          <w:noProof/>
          <w:lang w:eastAsia="ja-JP"/>
        </w:rPr>
      </w:pPr>
      <w:r w:rsidRPr="00697C51">
        <w:rPr>
          <w:b/>
          <w:bCs/>
          <w:noProof/>
          <w:color w:val="000000"/>
        </w:rPr>
        <w:t>1.4.</w:t>
      </w:r>
      <w:r w:rsidR="009466FF">
        <w:rPr>
          <w:b/>
          <w:bCs/>
          <w:noProof/>
          <w:color w:val="000000"/>
        </w:rPr>
        <w:t>1</w:t>
      </w:r>
      <w:r w:rsidRPr="00697C51">
        <w:rPr>
          <w:b/>
          <w:bCs/>
          <w:noProof/>
          <w:color w:val="000000"/>
        </w:rPr>
        <w:t>. Планируемые результаты воспитания детей в дошкольном возрасте</w:t>
      </w:r>
      <w:r>
        <w:rPr>
          <w:noProof/>
        </w:rPr>
        <w:tab/>
      </w:r>
      <w:r>
        <w:rPr>
          <w:noProof/>
        </w:rPr>
        <w:fldChar w:fldCharType="begin"/>
      </w:r>
      <w:r>
        <w:rPr>
          <w:noProof/>
        </w:rPr>
        <w:instrText xml:space="preserve"> PAGEREF _Toc486906037 \h </w:instrText>
      </w:r>
      <w:r>
        <w:rPr>
          <w:noProof/>
        </w:rPr>
      </w:r>
      <w:r>
        <w:rPr>
          <w:noProof/>
        </w:rPr>
        <w:fldChar w:fldCharType="separate"/>
      </w:r>
      <w:r w:rsidR="003D6AD3">
        <w:rPr>
          <w:noProof/>
        </w:rPr>
        <w:t>10</w:t>
      </w:r>
      <w:r>
        <w:rPr>
          <w:noProof/>
        </w:rPr>
        <w:fldChar w:fldCharType="end"/>
      </w:r>
    </w:p>
    <w:p w14:paraId="33A7DB47" w14:textId="43F748D9" w:rsidR="002551CB" w:rsidRDefault="002551CB" w:rsidP="002551CB">
      <w:pPr>
        <w:pStyle w:val="af0"/>
        <w:rPr>
          <w:rFonts w:asciiTheme="minorHAnsi" w:eastAsiaTheme="minorEastAsia" w:hAnsiTheme="minorHAnsi" w:cstheme="minorBidi"/>
          <w:noProof/>
          <w:lang w:eastAsia="ja-JP"/>
        </w:rPr>
      </w:pPr>
      <w:r w:rsidRPr="00697C51">
        <w:rPr>
          <w:noProof/>
        </w:rPr>
        <w:t>1.4.3. Преемственность в результатах освоения Программы воспитания</w:t>
      </w:r>
      <w:r>
        <w:rPr>
          <w:noProof/>
        </w:rPr>
        <w:tab/>
      </w:r>
      <w:r>
        <w:rPr>
          <w:noProof/>
        </w:rPr>
        <w:fldChar w:fldCharType="begin"/>
      </w:r>
      <w:r>
        <w:rPr>
          <w:noProof/>
        </w:rPr>
        <w:instrText xml:space="preserve"> PAGEREF _Toc486906038 \h </w:instrText>
      </w:r>
      <w:r>
        <w:rPr>
          <w:noProof/>
        </w:rPr>
      </w:r>
      <w:r>
        <w:rPr>
          <w:noProof/>
        </w:rPr>
        <w:fldChar w:fldCharType="separate"/>
      </w:r>
      <w:r w:rsidR="003D6AD3">
        <w:rPr>
          <w:noProof/>
        </w:rPr>
        <w:t>19</w:t>
      </w:r>
      <w:r>
        <w:rPr>
          <w:noProof/>
        </w:rPr>
        <w:fldChar w:fldCharType="end"/>
      </w:r>
    </w:p>
    <w:p w14:paraId="49940F54" w14:textId="46A004DD" w:rsidR="002551CB" w:rsidRDefault="002551CB" w:rsidP="002551CB">
      <w:pPr>
        <w:pStyle w:val="af0"/>
        <w:rPr>
          <w:rFonts w:asciiTheme="minorHAnsi" w:eastAsiaTheme="minorEastAsia" w:hAnsiTheme="minorHAnsi" w:cstheme="minorBidi"/>
          <w:noProof/>
          <w:lang w:eastAsia="ja-JP"/>
        </w:rPr>
      </w:pPr>
      <w:r w:rsidRPr="00697C51">
        <w:rPr>
          <w:noProof/>
        </w:rPr>
        <w:t>Раздел 2. Содержание Программы воспитания</w:t>
      </w:r>
      <w:r>
        <w:rPr>
          <w:noProof/>
        </w:rPr>
        <w:tab/>
      </w:r>
      <w:r w:rsidR="003D6AD3" w:rsidRPr="00977359">
        <w:rPr>
          <w:noProof/>
          <w:lang w:val="ru-RU"/>
        </w:rPr>
        <w:t xml:space="preserve">                                                                                                     </w:t>
      </w:r>
      <w:r>
        <w:rPr>
          <w:noProof/>
        </w:rPr>
        <w:fldChar w:fldCharType="begin"/>
      </w:r>
      <w:r>
        <w:rPr>
          <w:noProof/>
        </w:rPr>
        <w:instrText xml:space="preserve"> PAGEREF _Toc486906039 \h </w:instrText>
      </w:r>
      <w:r>
        <w:rPr>
          <w:noProof/>
        </w:rPr>
      </w:r>
      <w:r>
        <w:rPr>
          <w:noProof/>
        </w:rPr>
        <w:fldChar w:fldCharType="separate"/>
      </w:r>
      <w:r w:rsidR="003D6AD3">
        <w:rPr>
          <w:noProof/>
        </w:rPr>
        <w:t>24</w:t>
      </w:r>
      <w:r>
        <w:rPr>
          <w:noProof/>
        </w:rPr>
        <w:fldChar w:fldCharType="end"/>
      </w:r>
    </w:p>
    <w:p w14:paraId="501CEFDE" w14:textId="62041084" w:rsidR="002551CB" w:rsidRDefault="002551CB" w:rsidP="002551CB">
      <w:pPr>
        <w:pStyle w:val="af0"/>
        <w:rPr>
          <w:rFonts w:asciiTheme="minorHAnsi" w:eastAsiaTheme="minorEastAsia" w:hAnsiTheme="minorHAnsi" w:cstheme="minorBidi"/>
          <w:noProof/>
          <w:lang w:eastAsia="ja-JP"/>
        </w:rPr>
      </w:pPr>
      <w:r w:rsidRPr="00697C51">
        <w:rPr>
          <w:noProof/>
        </w:rPr>
        <w:t>2.1. Содержание Программы воспитания на основе формирования ценностей в ДО</w:t>
      </w:r>
      <w:r>
        <w:rPr>
          <w:noProof/>
        </w:rPr>
        <w:tab/>
      </w:r>
      <w:r>
        <w:rPr>
          <w:noProof/>
        </w:rPr>
        <w:fldChar w:fldCharType="begin"/>
      </w:r>
      <w:r>
        <w:rPr>
          <w:noProof/>
        </w:rPr>
        <w:instrText xml:space="preserve"> PAGEREF _Toc486906040 \h </w:instrText>
      </w:r>
      <w:r>
        <w:rPr>
          <w:noProof/>
        </w:rPr>
      </w:r>
      <w:r>
        <w:rPr>
          <w:noProof/>
        </w:rPr>
        <w:fldChar w:fldCharType="separate"/>
      </w:r>
      <w:r w:rsidR="003D6AD3">
        <w:rPr>
          <w:noProof/>
        </w:rPr>
        <w:t>24</w:t>
      </w:r>
      <w:r>
        <w:rPr>
          <w:noProof/>
        </w:rPr>
        <w:fldChar w:fldCharType="end"/>
      </w:r>
    </w:p>
    <w:p w14:paraId="012AF623" w14:textId="32F20A29" w:rsidR="002551CB" w:rsidRDefault="002551CB" w:rsidP="002551CB">
      <w:pPr>
        <w:pStyle w:val="af0"/>
        <w:rPr>
          <w:rFonts w:asciiTheme="minorHAnsi" w:eastAsiaTheme="minorEastAsia" w:hAnsiTheme="minorHAnsi" w:cstheme="minorBidi"/>
          <w:noProof/>
          <w:lang w:eastAsia="ja-JP"/>
        </w:rPr>
      </w:pPr>
      <w:r w:rsidRPr="00697C51">
        <w:rPr>
          <w:noProof/>
        </w:rPr>
        <w:t>2.2. Особенности реализации воспитательного процесса в ДОО</w:t>
      </w:r>
      <w:r>
        <w:rPr>
          <w:noProof/>
        </w:rPr>
        <w:tab/>
      </w:r>
      <w:r>
        <w:rPr>
          <w:noProof/>
        </w:rPr>
        <w:fldChar w:fldCharType="begin"/>
      </w:r>
      <w:r>
        <w:rPr>
          <w:noProof/>
        </w:rPr>
        <w:instrText xml:space="preserve"> PAGEREF _Toc486906041 \h </w:instrText>
      </w:r>
      <w:r>
        <w:rPr>
          <w:noProof/>
        </w:rPr>
      </w:r>
      <w:r>
        <w:rPr>
          <w:noProof/>
        </w:rPr>
        <w:fldChar w:fldCharType="separate"/>
      </w:r>
      <w:r w:rsidR="003D6AD3">
        <w:rPr>
          <w:noProof/>
        </w:rPr>
        <w:t>30</w:t>
      </w:r>
      <w:r>
        <w:rPr>
          <w:noProof/>
        </w:rPr>
        <w:fldChar w:fldCharType="end"/>
      </w:r>
    </w:p>
    <w:p w14:paraId="68315210" w14:textId="5F08D802" w:rsidR="002551CB" w:rsidRDefault="002551CB" w:rsidP="002551CB">
      <w:pPr>
        <w:pStyle w:val="af0"/>
        <w:rPr>
          <w:rFonts w:asciiTheme="minorHAnsi" w:eastAsiaTheme="minorEastAsia" w:hAnsiTheme="minorHAnsi" w:cstheme="minorBidi"/>
          <w:noProof/>
          <w:lang w:eastAsia="ja-JP"/>
        </w:rPr>
      </w:pPr>
      <w:r w:rsidRPr="00697C51">
        <w:rPr>
          <w:noProof/>
        </w:rPr>
        <w:t>2.3. Особенности взаимодействия педагогического коллектива с семьями воспитанников в процессе реализации Программы воспитания</w:t>
      </w:r>
      <w:r>
        <w:rPr>
          <w:noProof/>
        </w:rPr>
        <w:tab/>
      </w:r>
      <w:r w:rsidR="003D6AD3" w:rsidRPr="003D6AD3">
        <w:rPr>
          <w:noProof/>
          <w:lang w:val="ru-RU"/>
        </w:rPr>
        <w:t xml:space="preserve">                                                                                                                         </w:t>
      </w:r>
      <w:r>
        <w:rPr>
          <w:noProof/>
        </w:rPr>
        <w:fldChar w:fldCharType="begin"/>
      </w:r>
      <w:r>
        <w:rPr>
          <w:noProof/>
        </w:rPr>
        <w:instrText xml:space="preserve"> PAGEREF _Toc486906042 \h </w:instrText>
      </w:r>
      <w:r>
        <w:rPr>
          <w:noProof/>
        </w:rPr>
      </w:r>
      <w:r>
        <w:rPr>
          <w:noProof/>
        </w:rPr>
        <w:fldChar w:fldCharType="separate"/>
      </w:r>
      <w:r w:rsidR="003D6AD3">
        <w:rPr>
          <w:noProof/>
        </w:rPr>
        <w:t>31</w:t>
      </w:r>
      <w:r>
        <w:rPr>
          <w:noProof/>
        </w:rPr>
        <w:fldChar w:fldCharType="end"/>
      </w:r>
    </w:p>
    <w:p w14:paraId="4726163E" w14:textId="348EE7C1" w:rsidR="002551CB" w:rsidRDefault="002551CB" w:rsidP="002551CB">
      <w:pPr>
        <w:pStyle w:val="af0"/>
        <w:rPr>
          <w:rFonts w:asciiTheme="minorHAnsi" w:eastAsiaTheme="minorEastAsia" w:hAnsiTheme="minorHAnsi" w:cstheme="minorBidi"/>
          <w:noProof/>
          <w:lang w:eastAsia="ja-JP"/>
        </w:rPr>
      </w:pPr>
      <w:r w:rsidRPr="00697C51">
        <w:rPr>
          <w:noProof/>
        </w:rPr>
        <w:t>Раздел 3. Организационные условия реализации Программы воспитания</w:t>
      </w:r>
      <w:r>
        <w:rPr>
          <w:noProof/>
        </w:rPr>
        <w:tab/>
      </w:r>
      <w:r>
        <w:rPr>
          <w:noProof/>
        </w:rPr>
        <w:fldChar w:fldCharType="begin"/>
      </w:r>
      <w:r>
        <w:rPr>
          <w:noProof/>
        </w:rPr>
        <w:instrText xml:space="preserve"> PAGEREF _Toc486906043 \h </w:instrText>
      </w:r>
      <w:r>
        <w:rPr>
          <w:noProof/>
        </w:rPr>
      </w:r>
      <w:r>
        <w:rPr>
          <w:noProof/>
        </w:rPr>
        <w:fldChar w:fldCharType="separate"/>
      </w:r>
      <w:r w:rsidR="003D6AD3">
        <w:rPr>
          <w:noProof/>
        </w:rPr>
        <w:t>32</w:t>
      </w:r>
      <w:r>
        <w:rPr>
          <w:noProof/>
        </w:rPr>
        <w:fldChar w:fldCharType="end"/>
      </w:r>
    </w:p>
    <w:p w14:paraId="1B301314" w14:textId="463881E8" w:rsidR="002551CB" w:rsidRDefault="002551CB" w:rsidP="002551CB">
      <w:pPr>
        <w:pStyle w:val="af0"/>
        <w:rPr>
          <w:rFonts w:asciiTheme="minorHAnsi" w:eastAsiaTheme="minorEastAsia" w:hAnsiTheme="minorHAnsi" w:cstheme="minorBidi"/>
          <w:noProof/>
          <w:lang w:eastAsia="ja-JP"/>
        </w:rPr>
      </w:pPr>
      <w:r w:rsidRPr="00697C51">
        <w:rPr>
          <w:noProof/>
        </w:rPr>
        <w:t>3.1 Общие требования к условиям реализации Программы воспитания</w:t>
      </w:r>
      <w:r>
        <w:rPr>
          <w:noProof/>
        </w:rPr>
        <w:tab/>
      </w:r>
      <w:r>
        <w:rPr>
          <w:noProof/>
        </w:rPr>
        <w:fldChar w:fldCharType="begin"/>
      </w:r>
      <w:r>
        <w:rPr>
          <w:noProof/>
        </w:rPr>
        <w:instrText xml:space="preserve"> PAGEREF _Toc486906044 \h </w:instrText>
      </w:r>
      <w:r>
        <w:rPr>
          <w:noProof/>
        </w:rPr>
      </w:r>
      <w:r>
        <w:rPr>
          <w:noProof/>
        </w:rPr>
        <w:fldChar w:fldCharType="separate"/>
      </w:r>
      <w:r w:rsidR="003D6AD3">
        <w:rPr>
          <w:noProof/>
        </w:rPr>
        <w:t>32</w:t>
      </w:r>
      <w:r>
        <w:rPr>
          <w:noProof/>
        </w:rPr>
        <w:fldChar w:fldCharType="end"/>
      </w:r>
    </w:p>
    <w:p w14:paraId="1E58B5D8" w14:textId="22A905C0" w:rsidR="002551CB" w:rsidRDefault="002551CB" w:rsidP="002551CB">
      <w:pPr>
        <w:pStyle w:val="af0"/>
        <w:rPr>
          <w:rFonts w:asciiTheme="minorHAnsi" w:eastAsiaTheme="minorEastAsia" w:hAnsiTheme="minorHAnsi" w:cstheme="minorBidi"/>
          <w:noProof/>
          <w:lang w:eastAsia="ja-JP"/>
        </w:rPr>
      </w:pPr>
      <w:r w:rsidRPr="00697C51">
        <w:rPr>
          <w:noProof/>
        </w:rPr>
        <w:t>3.2 Психолого-педагогическое и социально-педагогическое обеспечение</w:t>
      </w:r>
      <w:r>
        <w:rPr>
          <w:noProof/>
        </w:rPr>
        <w:tab/>
      </w:r>
      <w:r>
        <w:rPr>
          <w:noProof/>
        </w:rPr>
        <w:fldChar w:fldCharType="begin"/>
      </w:r>
      <w:r>
        <w:rPr>
          <w:noProof/>
        </w:rPr>
        <w:instrText xml:space="preserve"> PAGEREF _Toc486906045 \h </w:instrText>
      </w:r>
      <w:r>
        <w:rPr>
          <w:noProof/>
        </w:rPr>
      </w:r>
      <w:r>
        <w:rPr>
          <w:noProof/>
        </w:rPr>
        <w:fldChar w:fldCharType="separate"/>
      </w:r>
      <w:r w:rsidR="003D6AD3">
        <w:rPr>
          <w:noProof/>
        </w:rPr>
        <w:t>33</w:t>
      </w:r>
      <w:r>
        <w:rPr>
          <w:noProof/>
        </w:rPr>
        <w:fldChar w:fldCharType="end"/>
      </w:r>
    </w:p>
    <w:p w14:paraId="4C44CF33" w14:textId="4BBFF548" w:rsidR="002551CB" w:rsidRDefault="002551CB" w:rsidP="002551CB">
      <w:pPr>
        <w:pStyle w:val="af0"/>
        <w:rPr>
          <w:rFonts w:asciiTheme="minorHAnsi" w:eastAsiaTheme="minorEastAsia" w:hAnsiTheme="minorHAnsi" w:cstheme="minorBidi"/>
          <w:noProof/>
          <w:lang w:eastAsia="ja-JP"/>
        </w:rPr>
      </w:pPr>
      <w:r w:rsidRPr="00697C51">
        <w:rPr>
          <w:noProof/>
        </w:rPr>
        <w:t>3.3 Кадровое обеспечение воспитательного процесса</w:t>
      </w:r>
      <w:r>
        <w:rPr>
          <w:noProof/>
        </w:rPr>
        <w:tab/>
      </w:r>
      <w:r w:rsidR="003D6AD3" w:rsidRPr="00977359">
        <w:rPr>
          <w:noProof/>
          <w:lang w:val="ru-RU"/>
        </w:rPr>
        <w:t xml:space="preserve">                                                                                            </w:t>
      </w:r>
      <w:r>
        <w:rPr>
          <w:noProof/>
        </w:rPr>
        <w:fldChar w:fldCharType="begin"/>
      </w:r>
      <w:r>
        <w:rPr>
          <w:noProof/>
        </w:rPr>
        <w:instrText xml:space="preserve"> PAGEREF _Toc486906046 \h </w:instrText>
      </w:r>
      <w:r>
        <w:rPr>
          <w:noProof/>
        </w:rPr>
      </w:r>
      <w:r>
        <w:rPr>
          <w:noProof/>
        </w:rPr>
        <w:fldChar w:fldCharType="separate"/>
      </w:r>
      <w:r w:rsidR="003D6AD3">
        <w:rPr>
          <w:noProof/>
        </w:rPr>
        <w:t>34</w:t>
      </w:r>
      <w:r>
        <w:rPr>
          <w:noProof/>
        </w:rPr>
        <w:fldChar w:fldCharType="end"/>
      </w:r>
    </w:p>
    <w:p w14:paraId="06CDA60E" w14:textId="2EE97801" w:rsidR="002551CB" w:rsidRDefault="002551CB" w:rsidP="002551CB">
      <w:pPr>
        <w:pStyle w:val="af0"/>
        <w:rPr>
          <w:rFonts w:asciiTheme="minorHAnsi" w:eastAsiaTheme="minorEastAsia" w:hAnsiTheme="minorHAnsi" w:cstheme="minorBidi"/>
          <w:noProof/>
          <w:lang w:eastAsia="ja-JP"/>
        </w:rPr>
      </w:pPr>
      <w:r w:rsidRPr="00697C51">
        <w:rPr>
          <w:noProof/>
        </w:rPr>
        <w:t>3.4. Нормативно-методическое обеспечение реализации Программы воспитания</w:t>
      </w:r>
      <w:r>
        <w:rPr>
          <w:noProof/>
        </w:rPr>
        <w:tab/>
      </w:r>
      <w:r>
        <w:rPr>
          <w:noProof/>
        </w:rPr>
        <w:fldChar w:fldCharType="begin"/>
      </w:r>
      <w:r>
        <w:rPr>
          <w:noProof/>
        </w:rPr>
        <w:instrText xml:space="preserve"> PAGEREF _Toc486906047 \h </w:instrText>
      </w:r>
      <w:r>
        <w:rPr>
          <w:noProof/>
        </w:rPr>
      </w:r>
      <w:r>
        <w:rPr>
          <w:noProof/>
        </w:rPr>
        <w:fldChar w:fldCharType="separate"/>
      </w:r>
      <w:r w:rsidR="003D6AD3">
        <w:rPr>
          <w:noProof/>
        </w:rPr>
        <w:t>37</w:t>
      </w:r>
      <w:r>
        <w:rPr>
          <w:noProof/>
        </w:rPr>
        <w:fldChar w:fldCharType="end"/>
      </w:r>
    </w:p>
    <w:p w14:paraId="1A68285A" w14:textId="133FA7E8" w:rsidR="002551CB" w:rsidRDefault="002551CB" w:rsidP="002551CB">
      <w:pPr>
        <w:pStyle w:val="af0"/>
        <w:rPr>
          <w:rFonts w:asciiTheme="minorHAnsi" w:eastAsiaTheme="minorEastAsia" w:hAnsiTheme="minorHAnsi" w:cstheme="minorBidi"/>
          <w:noProof/>
          <w:lang w:eastAsia="ja-JP"/>
        </w:rPr>
      </w:pPr>
      <w:r w:rsidRPr="00697C51">
        <w:rPr>
          <w:noProof/>
        </w:rPr>
        <w:t>3.5. Информационное обеспечение реализации Программы воспитания</w:t>
      </w:r>
      <w:r>
        <w:rPr>
          <w:noProof/>
        </w:rPr>
        <w:tab/>
      </w:r>
      <w:r>
        <w:rPr>
          <w:noProof/>
        </w:rPr>
        <w:fldChar w:fldCharType="begin"/>
      </w:r>
      <w:r>
        <w:rPr>
          <w:noProof/>
        </w:rPr>
        <w:instrText xml:space="preserve"> PAGEREF _Toc486906048 \h </w:instrText>
      </w:r>
      <w:r>
        <w:rPr>
          <w:noProof/>
        </w:rPr>
      </w:r>
      <w:r>
        <w:rPr>
          <w:noProof/>
        </w:rPr>
        <w:fldChar w:fldCharType="separate"/>
      </w:r>
      <w:r w:rsidR="003D6AD3">
        <w:rPr>
          <w:noProof/>
        </w:rPr>
        <w:t>37</w:t>
      </w:r>
      <w:r>
        <w:rPr>
          <w:noProof/>
        </w:rPr>
        <w:fldChar w:fldCharType="end"/>
      </w:r>
    </w:p>
    <w:p w14:paraId="28E0C031" w14:textId="3EFD741E" w:rsidR="002551CB" w:rsidRDefault="002551CB" w:rsidP="002551CB">
      <w:pPr>
        <w:pStyle w:val="af0"/>
        <w:rPr>
          <w:rFonts w:asciiTheme="minorHAnsi" w:eastAsiaTheme="minorEastAsia" w:hAnsiTheme="minorHAnsi" w:cstheme="minorBidi"/>
          <w:noProof/>
          <w:lang w:eastAsia="ja-JP"/>
        </w:rPr>
      </w:pPr>
      <w:r w:rsidRPr="00697C51">
        <w:rPr>
          <w:noProof/>
        </w:rPr>
        <w:t>3.6 Материально-техническое обеспечение реализации Программы воспитания</w:t>
      </w:r>
      <w:r>
        <w:rPr>
          <w:noProof/>
        </w:rPr>
        <w:tab/>
      </w:r>
      <w:r>
        <w:rPr>
          <w:noProof/>
        </w:rPr>
        <w:fldChar w:fldCharType="begin"/>
      </w:r>
      <w:r>
        <w:rPr>
          <w:noProof/>
        </w:rPr>
        <w:instrText xml:space="preserve"> PAGEREF _Toc486906049 \h </w:instrText>
      </w:r>
      <w:r>
        <w:rPr>
          <w:noProof/>
        </w:rPr>
      </w:r>
      <w:r>
        <w:rPr>
          <w:noProof/>
        </w:rPr>
        <w:fldChar w:fldCharType="separate"/>
      </w:r>
      <w:r w:rsidR="003D6AD3">
        <w:rPr>
          <w:noProof/>
        </w:rPr>
        <w:t>38</w:t>
      </w:r>
      <w:r>
        <w:rPr>
          <w:noProof/>
        </w:rPr>
        <w:fldChar w:fldCharType="end"/>
      </w:r>
    </w:p>
    <w:p w14:paraId="5139D3D1" w14:textId="2875F36C" w:rsidR="002551CB" w:rsidRDefault="002551CB" w:rsidP="002551CB">
      <w:pPr>
        <w:pStyle w:val="af0"/>
        <w:rPr>
          <w:rFonts w:asciiTheme="minorHAnsi" w:eastAsiaTheme="minorEastAsia" w:hAnsiTheme="minorHAnsi" w:cstheme="minorBidi"/>
          <w:noProof/>
          <w:lang w:eastAsia="ja-JP"/>
        </w:rPr>
      </w:pPr>
      <w:r w:rsidRPr="00697C51">
        <w:rPr>
          <w:noProof/>
        </w:rPr>
        <w:t>3.7. Особые требования к условиям, обеспечивающим достижение планируемых личностных результатов в работе с особыми категориями детей</w:t>
      </w:r>
      <w:r>
        <w:rPr>
          <w:noProof/>
        </w:rPr>
        <w:tab/>
      </w:r>
      <w:r w:rsidR="003D6AD3" w:rsidRPr="003D6AD3">
        <w:rPr>
          <w:noProof/>
          <w:lang w:val="ru-RU"/>
        </w:rPr>
        <w:t xml:space="preserve">                                                                                                                       </w:t>
      </w:r>
      <w:r>
        <w:rPr>
          <w:noProof/>
        </w:rPr>
        <w:fldChar w:fldCharType="begin"/>
      </w:r>
      <w:r>
        <w:rPr>
          <w:noProof/>
        </w:rPr>
        <w:instrText xml:space="preserve"> PAGEREF _Toc486906050 \h </w:instrText>
      </w:r>
      <w:r>
        <w:rPr>
          <w:noProof/>
        </w:rPr>
      </w:r>
      <w:r>
        <w:rPr>
          <w:noProof/>
        </w:rPr>
        <w:fldChar w:fldCharType="separate"/>
      </w:r>
      <w:r w:rsidR="003D6AD3">
        <w:rPr>
          <w:noProof/>
        </w:rPr>
        <w:t>40</w:t>
      </w:r>
      <w:r>
        <w:rPr>
          <w:noProof/>
        </w:rPr>
        <w:fldChar w:fldCharType="end"/>
      </w:r>
    </w:p>
    <w:p w14:paraId="327FE5B9" w14:textId="51D68B33" w:rsidR="002551CB" w:rsidRDefault="002551CB" w:rsidP="002551CB">
      <w:pPr>
        <w:pStyle w:val="af0"/>
        <w:rPr>
          <w:rFonts w:asciiTheme="minorHAnsi" w:eastAsiaTheme="minorEastAsia" w:hAnsiTheme="minorHAnsi" w:cstheme="minorBidi"/>
          <w:noProof/>
          <w:lang w:eastAsia="ja-JP"/>
        </w:rPr>
      </w:pPr>
      <w:r w:rsidRPr="00697C51">
        <w:rPr>
          <w:noProof/>
        </w:rPr>
        <w:t>3.8. Основные направления самоанализа воспитательной работы</w:t>
      </w:r>
      <w:r>
        <w:rPr>
          <w:noProof/>
        </w:rPr>
        <w:tab/>
      </w:r>
      <w:r>
        <w:rPr>
          <w:noProof/>
        </w:rPr>
        <w:fldChar w:fldCharType="begin"/>
      </w:r>
      <w:r>
        <w:rPr>
          <w:noProof/>
        </w:rPr>
        <w:instrText xml:space="preserve"> PAGEREF _Toc486906051 \h </w:instrText>
      </w:r>
      <w:r>
        <w:rPr>
          <w:noProof/>
        </w:rPr>
      </w:r>
      <w:r>
        <w:rPr>
          <w:noProof/>
        </w:rPr>
        <w:fldChar w:fldCharType="separate"/>
      </w:r>
      <w:r w:rsidR="003D6AD3">
        <w:rPr>
          <w:noProof/>
        </w:rPr>
        <w:t>41</w:t>
      </w:r>
      <w:r>
        <w:rPr>
          <w:noProof/>
        </w:rPr>
        <w:fldChar w:fldCharType="end"/>
      </w:r>
    </w:p>
    <w:p w14:paraId="6F9CBA27" w14:textId="6527B3DA" w:rsidR="002551CB" w:rsidRDefault="002551CB" w:rsidP="002551CB">
      <w:pPr>
        <w:pStyle w:val="af0"/>
        <w:rPr>
          <w:rFonts w:asciiTheme="minorHAnsi" w:eastAsiaTheme="minorEastAsia" w:hAnsiTheme="minorHAnsi" w:cstheme="minorBidi"/>
          <w:noProof/>
          <w:lang w:eastAsia="ja-JP"/>
        </w:rPr>
      </w:pPr>
      <w:r w:rsidRPr="00697C51">
        <w:rPr>
          <w:b/>
          <w:bCs/>
          <w:noProof/>
          <w:color w:val="000000"/>
        </w:rPr>
        <w:t>Глоссарий</w:t>
      </w:r>
      <w:r>
        <w:rPr>
          <w:noProof/>
        </w:rPr>
        <w:tab/>
      </w:r>
      <w:r w:rsidR="003D6AD3" w:rsidRPr="00977359">
        <w:rPr>
          <w:noProof/>
          <w:lang w:val="ru-RU"/>
        </w:rPr>
        <w:t xml:space="preserve">                                                                                                                                                                   </w:t>
      </w:r>
      <w:r>
        <w:rPr>
          <w:noProof/>
        </w:rPr>
        <w:fldChar w:fldCharType="begin"/>
      </w:r>
      <w:r>
        <w:rPr>
          <w:noProof/>
        </w:rPr>
        <w:instrText xml:space="preserve"> PAGEREF _Toc486906052 \h </w:instrText>
      </w:r>
      <w:r>
        <w:rPr>
          <w:noProof/>
        </w:rPr>
      </w:r>
      <w:r>
        <w:rPr>
          <w:noProof/>
        </w:rPr>
        <w:fldChar w:fldCharType="separate"/>
      </w:r>
      <w:r w:rsidR="003D6AD3">
        <w:rPr>
          <w:noProof/>
        </w:rPr>
        <w:t>44</w:t>
      </w:r>
      <w:r>
        <w:rPr>
          <w:noProof/>
        </w:rPr>
        <w:fldChar w:fldCharType="end"/>
      </w:r>
    </w:p>
    <w:p w14:paraId="6A9E631A" w14:textId="0917D381" w:rsidR="002551CB" w:rsidRDefault="002551CB" w:rsidP="002551CB">
      <w:pPr>
        <w:pStyle w:val="af0"/>
        <w:rPr>
          <w:rFonts w:asciiTheme="minorHAnsi" w:eastAsiaTheme="minorEastAsia" w:hAnsiTheme="minorHAnsi" w:cstheme="minorBidi"/>
          <w:noProof/>
          <w:lang w:eastAsia="ja-JP"/>
        </w:rPr>
      </w:pPr>
    </w:p>
    <w:p w14:paraId="594CBCE0" w14:textId="542469C7" w:rsidR="002551CB" w:rsidRDefault="002551CB" w:rsidP="002551CB">
      <w:pPr>
        <w:pStyle w:val="af0"/>
        <w:rPr>
          <w:rFonts w:asciiTheme="minorHAnsi" w:eastAsiaTheme="minorEastAsia" w:hAnsiTheme="minorHAnsi" w:cstheme="minorBidi"/>
          <w:noProof/>
          <w:lang w:eastAsia="ja-JP"/>
        </w:rPr>
      </w:pPr>
    </w:p>
    <w:p w14:paraId="6FF6D4CF" w14:textId="77777777" w:rsidR="002551CB" w:rsidRPr="00D52E02" w:rsidRDefault="002551CB" w:rsidP="002551CB">
      <w:pPr>
        <w:spacing w:line="276" w:lineRule="auto"/>
        <w:ind w:left="-142" w:firstLine="568"/>
        <w:rPr>
          <w:color w:val="000000"/>
        </w:rPr>
      </w:pPr>
      <w:r w:rsidRPr="00D52E02">
        <w:rPr>
          <w:color w:val="000000"/>
        </w:rPr>
        <w:fldChar w:fldCharType="end"/>
      </w:r>
    </w:p>
    <w:p w14:paraId="6B4EF791" w14:textId="77777777" w:rsidR="002551CB" w:rsidRPr="00D52E02" w:rsidRDefault="002551CB" w:rsidP="002551CB">
      <w:pPr>
        <w:spacing w:line="276" w:lineRule="auto"/>
        <w:ind w:left="-142" w:firstLine="568"/>
        <w:rPr>
          <w:color w:val="000000"/>
        </w:rPr>
      </w:pPr>
    </w:p>
    <w:p w14:paraId="4F7C64F2" w14:textId="77777777" w:rsidR="002551CB" w:rsidRPr="00D52E02" w:rsidRDefault="002551CB" w:rsidP="002551CB">
      <w:pPr>
        <w:spacing w:line="276" w:lineRule="auto"/>
        <w:ind w:left="-142" w:firstLine="568"/>
        <w:rPr>
          <w:color w:val="000000"/>
        </w:rPr>
      </w:pPr>
    </w:p>
    <w:p w14:paraId="723967B6" w14:textId="77777777" w:rsidR="002551CB" w:rsidRPr="00D52E02" w:rsidRDefault="002551CB" w:rsidP="002551CB">
      <w:pPr>
        <w:pStyle w:val="2"/>
        <w:spacing w:line="276" w:lineRule="auto"/>
        <w:ind w:left="-142" w:firstLine="568"/>
        <w:jc w:val="center"/>
        <w:rPr>
          <w:rFonts w:ascii="Times New Roman" w:hAnsi="Times New Roman"/>
          <w:b/>
          <w:bCs/>
          <w:color w:val="000000"/>
          <w:sz w:val="24"/>
          <w:szCs w:val="24"/>
        </w:rPr>
      </w:pPr>
      <w:r w:rsidRPr="00D52E02">
        <w:rPr>
          <w:rFonts w:ascii="Times New Roman" w:hAnsi="Times New Roman"/>
          <w:color w:val="000000"/>
          <w:sz w:val="24"/>
          <w:szCs w:val="24"/>
        </w:rPr>
        <w:br w:type="page"/>
      </w:r>
      <w:bookmarkStart w:id="1" w:name="_Toc73604252"/>
      <w:bookmarkStart w:id="2" w:name="_Toc74086730"/>
      <w:bookmarkStart w:id="3" w:name="_Toc74089676"/>
      <w:bookmarkStart w:id="4" w:name="_Toc486906031"/>
      <w:bookmarkEnd w:id="0"/>
      <w:r w:rsidRPr="00D52E02">
        <w:rPr>
          <w:rFonts w:ascii="Times New Roman" w:hAnsi="Times New Roman"/>
          <w:b/>
          <w:bCs/>
          <w:color w:val="000000"/>
          <w:sz w:val="24"/>
          <w:szCs w:val="24"/>
        </w:rPr>
        <w:lastRenderedPageBreak/>
        <w:t>Пояснительная записка</w:t>
      </w:r>
      <w:bookmarkEnd w:id="1"/>
      <w:bookmarkEnd w:id="2"/>
      <w:bookmarkEnd w:id="3"/>
      <w:bookmarkEnd w:id="4"/>
    </w:p>
    <w:p w14:paraId="1F4C9C1E" w14:textId="77777777" w:rsidR="002551CB" w:rsidRPr="00D52E02" w:rsidRDefault="002551CB" w:rsidP="002551CB">
      <w:pPr>
        <w:spacing w:line="276" w:lineRule="auto"/>
        <w:ind w:firstLine="709"/>
        <w:jc w:val="both"/>
        <w:rPr>
          <w:b/>
          <w:bCs/>
          <w:color w:val="000000"/>
        </w:rPr>
      </w:pPr>
    </w:p>
    <w:p w14:paraId="590DED0F" w14:textId="308D5660" w:rsidR="002551CB" w:rsidRDefault="002551CB" w:rsidP="002551CB">
      <w:pPr>
        <w:spacing w:line="276" w:lineRule="auto"/>
        <w:ind w:firstLine="709"/>
        <w:jc w:val="both"/>
        <w:rPr>
          <w:bCs/>
          <w:color w:val="000000"/>
        </w:rPr>
      </w:pPr>
      <w:r>
        <w:rPr>
          <w:bCs/>
          <w:color w:val="000000"/>
        </w:rPr>
        <w:t>Р</w:t>
      </w:r>
      <w:r w:rsidRPr="00D52E02">
        <w:rPr>
          <w:bCs/>
          <w:color w:val="000000"/>
        </w:rPr>
        <w:t xml:space="preserve">абочая программа воспитания </w:t>
      </w:r>
      <w:r w:rsidR="00707CDB">
        <w:rPr>
          <w:bCs/>
          <w:color w:val="000000"/>
        </w:rPr>
        <w:t>МБДОУ «Д/С №4»</w:t>
      </w:r>
      <w:r w:rsidRPr="00D52E02">
        <w:rPr>
          <w:bCs/>
          <w:color w:val="000000"/>
        </w:rPr>
        <w:t xml:space="preserve">, </w:t>
      </w:r>
      <w:r>
        <w:rPr>
          <w:bCs/>
          <w:color w:val="000000"/>
        </w:rPr>
        <w:t>реализующий</w:t>
      </w:r>
      <w:r w:rsidRPr="00D52E02">
        <w:rPr>
          <w:bCs/>
          <w:color w:val="000000"/>
        </w:rPr>
        <w:t xml:space="preserve"> </w:t>
      </w:r>
      <w:r>
        <w:rPr>
          <w:bCs/>
          <w:color w:val="000000"/>
        </w:rPr>
        <w:t>образовательную программу</w:t>
      </w:r>
      <w:r w:rsidRPr="00D52E02">
        <w:rPr>
          <w:bCs/>
          <w:color w:val="000000"/>
        </w:rPr>
        <w:t xml:space="preserve"> дошкольного образования, присмотр и уход за детьми (далее – </w:t>
      </w:r>
      <w:r>
        <w:rPr>
          <w:bCs/>
          <w:color w:val="000000"/>
        </w:rPr>
        <w:t>Программа).</w:t>
      </w:r>
    </w:p>
    <w:p w14:paraId="064C4134" w14:textId="5BC58E89" w:rsidR="002551CB" w:rsidRPr="00D52E02" w:rsidRDefault="002551CB" w:rsidP="00707CDB">
      <w:pPr>
        <w:spacing w:line="276" w:lineRule="auto"/>
        <w:ind w:firstLine="709"/>
        <w:rPr>
          <w:bCs/>
          <w:color w:val="000000"/>
        </w:rPr>
      </w:pPr>
      <w:r>
        <w:rPr>
          <w:bCs/>
          <w:color w:val="000000"/>
        </w:rPr>
        <w:t xml:space="preserve">Программа разработана </w:t>
      </w:r>
      <w:r w:rsidRPr="00D52E02">
        <w:rPr>
          <w:bCs/>
          <w:color w:val="000000"/>
        </w:rPr>
        <w:t xml:space="preserve">на основе требований Федерального закона № 304-ФЗ от 31.07.2020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2021-2025 годах Стратегии развития воспитания в Российской Федерации на период до 2025 года. </w:t>
      </w:r>
    </w:p>
    <w:p w14:paraId="366E18D2" w14:textId="00C513D8" w:rsidR="002551CB" w:rsidRPr="00D52E02" w:rsidRDefault="002551CB" w:rsidP="002551CB">
      <w:pPr>
        <w:spacing w:line="276" w:lineRule="auto"/>
        <w:ind w:firstLine="709"/>
        <w:jc w:val="both"/>
        <w:rPr>
          <w:bCs/>
          <w:iCs/>
          <w:color w:val="000000"/>
        </w:rPr>
      </w:pPr>
      <w:r w:rsidRPr="00D52E02">
        <w:rPr>
          <w:bCs/>
          <w:iCs/>
          <w:color w:val="000000"/>
        </w:rPr>
        <w:t>Работа по воспитанию, формированию и развитию личности дошкольников в</w:t>
      </w:r>
      <w:r w:rsidR="00707CDB">
        <w:rPr>
          <w:bCs/>
          <w:iCs/>
          <w:color w:val="000000"/>
        </w:rPr>
        <w:t xml:space="preserve"> МБДОУ</w:t>
      </w:r>
      <w:r>
        <w:rPr>
          <w:bCs/>
          <w:color w:val="000000"/>
        </w:rPr>
        <w:t xml:space="preserve"> </w:t>
      </w:r>
      <w:r w:rsidR="00707CDB">
        <w:rPr>
          <w:bCs/>
          <w:color w:val="000000"/>
        </w:rPr>
        <w:t>«Д/С №4»</w:t>
      </w:r>
      <w:r w:rsidRPr="00D52E02">
        <w:rPr>
          <w:bCs/>
          <w:i/>
          <w:iCs/>
          <w:color w:val="000000"/>
        </w:rPr>
        <w:t xml:space="preserve"> </w:t>
      </w:r>
      <w:r w:rsidRPr="00D52E02">
        <w:rPr>
          <w:bCs/>
          <w:iCs/>
          <w:color w:val="000000"/>
        </w:rPr>
        <w:t>предполагает преемственность по отношению к достижению воспитательных целей начального общего образования</w:t>
      </w:r>
      <w:r>
        <w:rPr>
          <w:bCs/>
          <w:iCs/>
          <w:color w:val="000000"/>
        </w:rPr>
        <w:t xml:space="preserve"> (далее – НОО)</w:t>
      </w:r>
      <w:r w:rsidRPr="00D52E02">
        <w:rPr>
          <w:bCs/>
          <w:iCs/>
          <w:color w:val="000000"/>
        </w:rPr>
        <w:t>.</w:t>
      </w:r>
    </w:p>
    <w:p w14:paraId="38BAFB38" w14:textId="77777777" w:rsidR="002551CB" w:rsidRPr="00D52E02" w:rsidRDefault="002551CB" w:rsidP="002551CB">
      <w:pPr>
        <w:spacing w:line="276" w:lineRule="auto"/>
        <w:ind w:firstLine="709"/>
        <w:jc w:val="both"/>
        <w:rPr>
          <w:bCs/>
          <w:iCs/>
          <w:color w:val="000000"/>
        </w:rPr>
      </w:pPr>
      <w:r>
        <w:rPr>
          <w:bCs/>
          <w:color w:val="000000"/>
        </w:rPr>
        <w:t>Программа построена</w:t>
      </w:r>
      <w:r w:rsidRPr="00D52E02">
        <w:rPr>
          <w:bCs/>
          <w:iCs/>
          <w:color w:val="000000"/>
        </w:rPr>
        <w:t xml:space="preserve"> на целеполагании, ожидаемых результатах, видах деятельности, условиях формировании воспитывающей, личностно развивающей среды,</w:t>
      </w:r>
      <w:r>
        <w:rPr>
          <w:bCs/>
          <w:iCs/>
          <w:color w:val="000000"/>
        </w:rPr>
        <w:t xml:space="preserve"> отражает</w:t>
      </w:r>
      <w:r w:rsidRPr="00D52E02">
        <w:rPr>
          <w:bCs/>
          <w:iCs/>
          <w:color w:val="000000"/>
        </w:rPr>
        <w:t xml:space="preserve"> интересы и запросы участников образовательных отношений:</w:t>
      </w:r>
    </w:p>
    <w:p w14:paraId="78445F65" w14:textId="77777777" w:rsidR="002551CB" w:rsidRPr="00D52E02" w:rsidRDefault="002551CB" w:rsidP="002551CB">
      <w:pPr>
        <w:numPr>
          <w:ilvl w:val="0"/>
          <w:numId w:val="7"/>
        </w:numPr>
        <w:tabs>
          <w:tab w:val="left" w:pos="993"/>
        </w:tabs>
        <w:spacing w:line="276" w:lineRule="auto"/>
        <w:ind w:left="993" w:hanging="284"/>
        <w:jc w:val="both"/>
        <w:rPr>
          <w:color w:val="000000"/>
        </w:rPr>
      </w:pPr>
      <w:r w:rsidRPr="00D52E02">
        <w:rPr>
          <w:bCs/>
          <w:iCs/>
          <w:color w:val="000000"/>
        </w:rPr>
        <w:t xml:space="preserve">ребенка, признавая </w:t>
      </w:r>
      <w:r w:rsidRPr="00D52E02">
        <w:rPr>
          <w:color w:val="000000"/>
        </w:rPr>
        <w:t>приоритетную роль его личностного развития на основе возрастных и индивидуальных особенностей, интересов и потребностей;</w:t>
      </w:r>
    </w:p>
    <w:p w14:paraId="720C8D8A" w14:textId="77777777" w:rsidR="002551CB" w:rsidRPr="00D52E02" w:rsidRDefault="002551CB" w:rsidP="002551CB">
      <w:pPr>
        <w:numPr>
          <w:ilvl w:val="0"/>
          <w:numId w:val="7"/>
        </w:numPr>
        <w:tabs>
          <w:tab w:val="left" w:pos="993"/>
        </w:tabs>
        <w:spacing w:line="276" w:lineRule="auto"/>
        <w:ind w:left="993" w:hanging="284"/>
        <w:jc w:val="both"/>
        <w:rPr>
          <w:color w:val="000000"/>
        </w:rPr>
      </w:pPr>
      <w:r w:rsidRPr="00D52E02">
        <w:rPr>
          <w:color w:val="000000"/>
        </w:rPr>
        <w:t>родителей ребенка (законных представителей) и значимых для ребенка взрослых;</w:t>
      </w:r>
    </w:p>
    <w:p w14:paraId="669EDE0B" w14:textId="77777777" w:rsidR="002551CB" w:rsidRPr="00D52E02" w:rsidRDefault="002551CB" w:rsidP="002551CB">
      <w:pPr>
        <w:numPr>
          <w:ilvl w:val="0"/>
          <w:numId w:val="7"/>
        </w:numPr>
        <w:tabs>
          <w:tab w:val="left" w:pos="993"/>
        </w:tabs>
        <w:spacing w:line="276" w:lineRule="auto"/>
        <w:ind w:left="993" w:hanging="284"/>
        <w:jc w:val="both"/>
        <w:rPr>
          <w:bCs/>
          <w:iCs/>
          <w:color w:val="000000"/>
        </w:rPr>
      </w:pPr>
      <w:r w:rsidRPr="00D52E02">
        <w:rPr>
          <w:bCs/>
          <w:iCs/>
          <w:color w:val="000000"/>
        </w:rPr>
        <w:t>государства и общества.</w:t>
      </w:r>
    </w:p>
    <w:p w14:paraId="77B93006" w14:textId="2FBB25D6" w:rsidR="002551CB" w:rsidRPr="00D52E02" w:rsidRDefault="002551CB" w:rsidP="002551CB">
      <w:pPr>
        <w:spacing w:line="276" w:lineRule="auto"/>
        <w:ind w:firstLine="709"/>
        <w:jc w:val="both"/>
        <w:rPr>
          <w:bCs/>
          <w:color w:val="000000"/>
        </w:rPr>
      </w:pPr>
      <w:r>
        <w:rPr>
          <w:bCs/>
          <w:color w:val="000000"/>
        </w:rPr>
        <w:t>П</w:t>
      </w:r>
      <w:r w:rsidRPr="00D52E02">
        <w:rPr>
          <w:bCs/>
          <w:color w:val="000000"/>
        </w:rPr>
        <w:t>рограмм</w:t>
      </w:r>
      <w:r>
        <w:rPr>
          <w:bCs/>
          <w:color w:val="000000"/>
        </w:rPr>
        <w:t>а</w:t>
      </w:r>
      <w:r w:rsidRPr="00D52E02">
        <w:rPr>
          <w:bCs/>
          <w:color w:val="000000"/>
        </w:rPr>
        <w:t xml:space="preserve"> воспитания и организация воспитательной работы в </w:t>
      </w:r>
      <w:r w:rsidR="00707CDB">
        <w:rPr>
          <w:bCs/>
          <w:iCs/>
          <w:color w:val="000000"/>
        </w:rPr>
        <w:t>МБДОУ</w:t>
      </w:r>
      <w:r w:rsidR="00707CDB">
        <w:rPr>
          <w:bCs/>
          <w:color w:val="000000"/>
        </w:rPr>
        <w:t xml:space="preserve"> «Д/С №4»</w:t>
      </w:r>
      <w:r w:rsidR="00707CDB" w:rsidRPr="00D52E02">
        <w:rPr>
          <w:bCs/>
          <w:i/>
          <w:iCs/>
          <w:color w:val="000000"/>
        </w:rPr>
        <w:t xml:space="preserve"> </w:t>
      </w:r>
      <w:r w:rsidRPr="00D52E02">
        <w:rPr>
          <w:bCs/>
          <w:color w:val="000000"/>
        </w:rPr>
        <w:t xml:space="preserve">спланирована с учетом региональной специфики реализации Стратегии развития воспитания в Российской Федерации. </w:t>
      </w:r>
    </w:p>
    <w:p w14:paraId="167442D4" w14:textId="77777777" w:rsidR="002551CB" w:rsidRPr="00D52E02" w:rsidRDefault="002551CB" w:rsidP="002551CB">
      <w:pPr>
        <w:spacing w:line="276" w:lineRule="auto"/>
        <w:ind w:firstLine="709"/>
        <w:jc w:val="both"/>
        <w:rPr>
          <w:bCs/>
          <w:color w:val="000000"/>
        </w:rPr>
      </w:pPr>
      <w:r w:rsidRPr="00D52E02">
        <w:rPr>
          <w:bCs/>
          <w:color w:val="000000"/>
        </w:rPr>
        <w:t>Основой разработки Программы являются положения следующих документов:</w:t>
      </w:r>
    </w:p>
    <w:p w14:paraId="0534812E" w14:textId="77777777" w:rsidR="002551CB" w:rsidRPr="00D52E02" w:rsidRDefault="002551CB" w:rsidP="002551CB">
      <w:pPr>
        <w:pStyle w:val="a4"/>
        <w:numPr>
          <w:ilvl w:val="0"/>
          <w:numId w:val="13"/>
        </w:numPr>
        <w:tabs>
          <w:tab w:val="left" w:pos="993"/>
        </w:tabs>
        <w:spacing w:line="276" w:lineRule="auto"/>
        <w:ind w:left="993" w:hanging="284"/>
        <w:jc w:val="both"/>
        <w:rPr>
          <w:bCs/>
          <w:color w:val="000000"/>
          <w:sz w:val="24"/>
          <w:szCs w:val="24"/>
        </w:rPr>
      </w:pPr>
      <w:r w:rsidRPr="00D52E02">
        <w:rPr>
          <w:bCs/>
          <w:color w:val="000000"/>
          <w:sz w:val="24"/>
          <w:szCs w:val="24"/>
        </w:rPr>
        <w:t>Конституция Российской Федерации (принята на всенародном голосовании 12 декабря 1993 г.) (с поправками);</w:t>
      </w:r>
    </w:p>
    <w:p w14:paraId="4A4C8419" w14:textId="77777777" w:rsidR="002551CB" w:rsidRPr="00D52E02" w:rsidRDefault="002551CB" w:rsidP="002551CB">
      <w:pPr>
        <w:pStyle w:val="a4"/>
        <w:numPr>
          <w:ilvl w:val="0"/>
          <w:numId w:val="13"/>
        </w:numPr>
        <w:tabs>
          <w:tab w:val="left" w:pos="993"/>
        </w:tabs>
        <w:spacing w:line="276" w:lineRule="auto"/>
        <w:ind w:left="993" w:hanging="284"/>
        <w:jc w:val="both"/>
        <w:rPr>
          <w:bCs/>
          <w:color w:val="000000"/>
          <w:sz w:val="24"/>
          <w:szCs w:val="24"/>
        </w:rPr>
      </w:pPr>
      <w:r w:rsidRPr="00D52E02">
        <w:rPr>
          <w:bCs/>
          <w:color w:val="000000"/>
          <w:sz w:val="24"/>
          <w:szCs w:val="24"/>
        </w:rPr>
        <w:t>Указ Президента Российской Федерации от 21 июля 2020 г. № 474 «О национальных целях развития Российской Федерации на период до 2030 года»;</w:t>
      </w:r>
    </w:p>
    <w:p w14:paraId="74748A5F" w14:textId="77777777" w:rsidR="002551CB" w:rsidRPr="00D52E02" w:rsidRDefault="002551CB" w:rsidP="002551CB">
      <w:pPr>
        <w:pStyle w:val="a4"/>
        <w:numPr>
          <w:ilvl w:val="0"/>
          <w:numId w:val="13"/>
        </w:numPr>
        <w:tabs>
          <w:tab w:val="left" w:pos="993"/>
        </w:tabs>
        <w:spacing w:line="276" w:lineRule="auto"/>
        <w:ind w:left="993" w:hanging="284"/>
        <w:jc w:val="both"/>
        <w:rPr>
          <w:bCs/>
          <w:color w:val="000000"/>
          <w:sz w:val="24"/>
          <w:szCs w:val="24"/>
        </w:rPr>
      </w:pPr>
      <w:bookmarkStart w:id="5" w:name="_Hlk71210501"/>
      <w:r w:rsidRPr="00D52E02">
        <w:rPr>
          <w:bCs/>
          <w:color w:val="000000"/>
          <w:sz w:val="24"/>
          <w:szCs w:val="24"/>
        </w:rPr>
        <w:t>Федеральный Закон от 28 июня</w:t>
      </w:r>
      <w:r>
        <w:rPr>
          <w:bCs/>
          <w:color w:val="000000"/>
          <w:sz w:val="24"/>
          <w:szCs w:val="24"/>
        </w:rPr>
        <w:t xml:space="preserve"> 2014</w:t>
      </w:r>
      <w:r w:rsidRPr="00D52E02">
        <w:rPr>
          <w:bCs/>
          <w:color w:val="000000"/>
          <w:sz w:val="24"/>
          <w:szCs w:val="24"/>
        </w:rPr>
        <w:t>г. № 172-ФЗ «О стратегическом планировании в Российской Федерации»</w:t>
      </w:r>
      <w:bookmarkStart w:id="6" w:name="_Hlk71211443"/>
      <w:bookmarkEnd w:id="5"/>
      <w:r w:rsidRPr="00D52E02">
        <w:rPr>
          <w:bCs/>
          <w:color w:val="000000"/>
          <w:sz w:val="24"/>
          <w:szCs w:val="24"/>
        </w:rPr>
        <w:t>;</w:t>
      </w:r>
    </w:p>
    <w:p w14:paraId="35ED4FCE" w14:textId="77777777" w:rsidR="002551CB" w:rsidRPr="00D52E02" w:rsidRDefault="002551CB" w:rsidP="002551CB">
      <w:pPr>
        <w:pStyle w:val="a4"/>
        <w:numPr>
          <w:ilvl w:val="0"/>
          <w:numId w:val="13"/>
        </w:numPr>
        <w:tabs>
          <w:tab w:val="left" w:pos="993"/>
        </w:tabs>
        <w:spacing w:line="276" w:lineRule="auto"/>
        <w:ind w:left="993" w:hanging="284"/>
        <w:jc w:val="both"/>
        <w:rPr>
          <w:bCs/>
          <w:color w:val="000000"/>
          <w:sz w:val="24"/>
          <w:szCs w:val="24"/>
        </w:rPr>
      </w:pPr>
      <w:r w:rsidRPr="00D52E02">
        <w:rPr>
          <w:bCs/>
          <w:color w:val="000000"/>
          <w:sz w:val="24"/>
          <w:szCs w:val="24"/>
        </w:rPr>
        <w:t>Ф</w:t>
      </w:r>
      <w:r>
        <w:rPr>
          <w:bCs/>
          <w:color w:val="000000"/>
          <w:sz w:val="24"/>
          <w:szCs w:val="24"/>
        </w:rPr>
        <w:t xml:space="preserve">едеральный Закон от 29 декабря </w:t>
      </w:r>
      <w:r w:rsidRPr="00D52E02">
        <w:rPr>
          <w:bCs/>
          <w:color w:val="000000"/>
          <w:sz w:val="24"/>
          <w:szCs w:val="24"/>
        </w:rPr>
        <w:t>2012г. №273-ФЗ «Об образовании в Российской Федерации»;</w:t>
      </w:r>
    </w:p>
    <w:p w14:paraId="6C1B5DE3" w14:textId="77777777" w:rsidR="002551CB" w:rsidRPr="00D52E02" w:rsidRDefault="002551CB" w:rsidP="002551CB">
      <w:pPr>
        <w:pStyle w:val="a4"/>
        <w:numPr>
          <w:ilvl w:val="0"/>
          <w:numId w:val="13"/>
        </w:numPr>
        <w:tabs>
          <w:tab w:val="left" w:pos="993"/>
        </w:tabs>
        <w:spacing w:line="276" w:lineRule="auto"/>
        <w:ind w:left="993" w:hanging="284"/>
        <w:jc w:val="both"/>
        <w:rPr>
          <w:bCs/>
          <w:color w:val="000000"/>
          <w:sz w:val="24"/>
          <w:szCs w:val="24"/>
        </w:rPr>
      </w:pPr>
      <w:r w:rsidRPr="00D52E02">
        <w:rPr>
          <w:bCs/>
          <w:color w:val="000000"/>
          <w:sz w:val="24"/>
          <w:szCs w:val="24"/>
        </w:rPr>
        <w:t>Федеральный закон от 6 октября 2003г. № 131-ФЗ «Об общих принципах организации местного самоуправления в Российской Федерации»;</w:t>
      </w:r>
    </w:p>
    <w:p w14:paraId="70EDB550" w14:textId="77777777" w:rsidR="002551CB" w:rsidRPr="00D52E02" w:rsidRDefault="002551CB" w:rsidP="002551CB">
      <w:pPr>
        <w:pStyle w:val="a4"/>
        <w:numPr>
          <w:ilvl w:val="0"/>
          <w:numId w:val="13"/>
        </w:numPr>
        <w:tabs>
          <w:tab w:val="left" w:pos="993"/>
        </w:tabs>
        <w:spacing w:line="276" w:lineRule="auto"/>
        <w:ind w:left="993" w:hanging="284"/>
        <w:jc w:val="both"/>
        <w:rPr>
          <w:bCs/>
          <w:color w:val="000000"/>
          <w:sz w:val="24"/>
          <w:szCs w:val="24"/>
        </w:rPr>
      </w:pPr>
      <w:r w:rsidRPr="00D52E02">
        <w:rPr>
          <w:bCs/>
          <w:color w:val="000000"/>
          <w:sz w:val="24"/>
          <w:szCs w:val="24"/>
        </w:rPr>
        <w:t xml:space="preserve">распоряжение Правительства Российской Федерации от 29 мая 2015 г. № 996-р </w:t>
      </w:r>
      <w:r w:rsidRPr="00D52E02">
        <w:rPr>
          <w:bCs/>
          <w:color w:val="000000"/>
          <w:sz w:val="24"/>
          <w:szCs w:val="24"/>
        </w:rPr>
        <w:br/>
        <w:t xml:space="preserve">об утверждении Стратегия развития воспитания в Российской Федерации </w:t>
      </w:r>
      <w:r w:rsidRPr="00D52E02">
        <w:rPr>
          <w:bCs/>
          <w:color w:val="000000"/>
          <w:sz w:val="24"/>
          <w:szCs w:val="24"/>
        </w:rPr>
        <w:br/>
        <w:t>на период до 2025 года;</w:t>
      </w:r>
    </w:p>
    <w:p w14:paraId="6A51B4F9" w14:textId="77777777" w:rsidR="002551CB" w:rsidRPr="00D52E02" w:rsidRDefault="002551CB" w:rsidP="002551CB">
      <w:pPr>
        <w:pStyle w:val="a4"/>
        <w:widowControl w:val="0"/>
        <w:numPr>
          <w:ilvl w:val="0"/>
          <w:numId w:val="13"/>
        </w:numPr>
        <w:tabs>
          <w:tab w:val="left" w:pos="993"/>
        </w:tabs>
        <w:autoSpaceDE w:val="0"/>
        <w:autoSpaceDN w:val="0"/>
        <w:spacing w:line="276" w:lineRule="auto"/>
        <w:ind w:left="993" w:hanging="284"/>
        <w:jc w:val="both"/>
        <w:rPr>
          <w:bCs/>
          <w:color w:val="000000"/>
          <w:kern w:val="2"/>
          <w:sz w:val="24"/>
          <w:szCs w:val="24"/>
          <w:lang w:eastAsia="ko-KR"/>
        </w:rPr>
      </w:pPr>
      <w:r w:rsidRPr="00D52E02">
        <w:rPr>
          <w:rFonts w:eastAsia="Calibri"/>
          <w:bCs/>
          <w:color w:val="000000"/>
          <w:sz w:val="24"/>
          <w:szCs w:val="24"/>
          <w:lang w:eastAsia="en-US"/>
        </w:rPr>
        <w:t>распоряжение Правительства Российской Федерации от 12 ноября 2020 г. № 2945-р</w:t>
      </w:r>
      <w:r w:rsidRPr="00D52E02">
        <w:rPr>
          <w:bCs/>
          <w:i/>
          <w:iCs/>
          <w:color w:val="000000"/>
          <w:kern w:val="2"/>
          <w:sz w:val="24"/>
          <w:szCs w:val="24"/>
          <w:lang w:eastAsia="ko-KR"/>
        </w:rPr>
        <w:t xml:space="preserve"> </w:t>
      </w:r>
      <w:r w:rsidRPr="00D52E02">
        <w:rPr>
          <w:bCs/>
          <w:color w:val="000000"/>
          <w:kern w:val="2"/>
          <w:sz w:val="24"/>
          <w:szCs w:val="24"/>
          <w:lang w:eastAsia="ko-KR"/>
        </w:rPr>
        <w:t>об утверждении</w:t>
      </w:r>
      <w:r w:rsidRPr="00D52E02">
        <w:rPr>
          <w:bCs/>
          <w:i/>
          <w:iCs/>
          <w:color w:val="000000"/>
          <w:kern w:val="2"/>
          <w:sz w:val="24"/>
          <w:szCs w:val="24"/>
          <w:lang w:eastAsia="ko-KR"/>
        </w:rPr>
        <w:t xml:space="preserve"> </w:t>
      </w:r>
      <w:r w:rsidRPr="00D52E02">
        <w:rPr>
          <w:bCs/>
          <w:color w:val="000000"/>
          <w:kern w:val="2"/>
          <w:sz w:val="24"/>
          <w:szCs w:val="24"/>
          <w:lang w:eastAsia="ko-KR"/>
        </w:rPr>
        <w:t>Плана мероприятий по реализации в 2021 - 2025 годах Стратегии развития воспитания в Российской Федерации на период до 2025 года;</w:t>
      </w:r>
    </w:p>
    <w:p w14:paraId="5B98987C" w14:textId="77777777" w:rsidR="002551CB" w:rsidRPr="00D52E02" w:rsidRDefault="002551CB" w:rsidP="002551CB">
      <w:pPr>
        <w:pStyle w:val="a4"/>
        <w:widowControl w:val="0"/>
        <w:numPr>
          <w:ilvl w:val="0"/>
          <w:numId w:val="13"/>
        </w:numPr>
        <w:tabs>
          <w:tab w:val="left" w:pos="993"/>
        </w:tabs>
        <w:autoSpaceDE w:val="0"/>
        <w:autoSpaceDN w:val="0"/>
        <w:spacing w:line="276" w:lineRule="auto"/>
        <w:ind w:left="993" w:hanging="284"/>
        <w:jc w:val="both"/>
        <w:rPr>
          <w:rFonts w:eastAsia="Calibri"/>
          <w:bCs/>
          <w:color w:val="000000"/>
          <w:sz w:val="24"/>
          <w:szCs w:val="24"/>
          <w:lang w:eastAsia="en-US"/>
        </w:rPr>
      </w:pPr>
      <w:r w:rsidRPr="00D52E02">
        <w:rPr>
          <w:bCs/>
          <w:color w:val="000000"/>
          <w:kern w:val="2"/>
          <w:sz w:val="24"/>
          <w:szCs w:val="24"/>
          <w:lang w:eastAsia="ko-KR"/>
        </w:rPr>
        <w:t>распоряжение Правительства Российской Федерации от 13 февраля 2019 г. № 207-р об</w:t>
      </w:r>
      <w:r w:rsidRPr="00D52E02">
        <w:rPr>
          <w:bCs/>
          <w:color w:val="000000"/>
          <w:kern w:val="2"/>
          <w:sz w:val="24"/>
          <w:szCs w:val="24"/>
          <w:lang w:val="en-US" w:eastAsia="ko-KR"/>
        </w:rPr>
        <w:t> </w:t>
      </w:r>
      <w:r w:rsidRPr="00D52E02">
        <w:rPr>
          <w:bCs/>
          <w:color w:val="000000"/>
          <w:kern w:val="2"/>
          <w:sz w:val="24"/>
          <w:szCs w:val="24"/>
          <w:lang w:eastAsia="ko-KR"/>
        </w:rPr>
        <w:t>утверждении Стратегии пространственного развития Российской Федерации на период до 2025 года</w:t>
      </w:r>
      <w:bookmarkEnd w:id="6"/>
      <w:r w:rsidRPr="00D52E02">
        <w:rPr>
          <w:bCs/>
          <w:color w:val="000000"/>
          <w:kern w:val="2"/>
          <w:sz w:val="24"/>
          <w:szCs w:val="24"/>
          <w:lang w:eastAsia="ko-KR"/>
        </w:rPr>
        <w:t>;</w:t>
      </w:r>
    </w:p>
    <w:p w14:paraId="081EB9B2" w14:textId="77777777" w:rsidR="002551CB" w:rsidRPr="00D52E02" w:rsidRDefault="002551CB" w:rsidP="002551CB">
      <w:pPr>
        <w:pStyle w:val="a4"/>
        <w:numPr>
          <w:ilvl w:val="0"/>
          <w:numId w:val="13"/>
        </w:numPr>
        <w:tabs>
          <w:tab w:val="left" w:pos="993"/>
        </w:tabs>
        <w:spacing w:line="276" w:lineRule="auto"/>
        <w:ind w:left="993" w:hanging="284"/>
        <w:jc w:val="both"/>
        <w:rPr>
          <w:bCs/>
          <w:color w:val="000000"/>
          <w:sz w:val="24"/>
          <w:szCs w:val="24"/>
        </w:rPr>
      </w:pPr>
      <w:r w:rsidRPr="00D52E02">
        <w:rPr>
          <w:color w:val="000000"/>
          <w:w w:val="0"/>
          <w:sz w:val="24"/>
          <w:szCs w:val="24"/>
        </w:rPr>
        <w:lastRenderedPageBreak/>
        <w:t>приказ Министерства образования и науки Российской Федерации от 17 октября 2013 г. № 1155 г. Москва «Об утверждении федерального государственного образовательного стандарта дошкольного образования».</w:t>
      </w:r>
    </w:p>
    <w:p w14:paraId="1DC6A3AE" w14:textId="77777777" w:rsidR="002551CB" w:rsidRPr="00D52E02" w:rsidRDefault="002551CB" w:rsidP="002551CB">
      <w:pPr>
        <w:spacing w:line="276" w:lineRule="auto"/>
        <w:ind w:firstLine="709"/>
        <w:jc w:val="both"/>
        <w:rPr>
          <w:color w:val="000000"/>
        </w:rPr>
      </w:pPr>
    </w:p>
    <w:p w14:paraId="6881FEA9" w14:textId="77777777" w:rsidR="002551CB" w:rsidRPr="00D52E02" w:rsidRDefault="002551CB" w:rsidP="002551CB">
      <w:pPr>
        <w:spacing w:line="276" w:lineRule="auto"/>
        <w:ind w:firstLine="709"/>
        <w:jc w:val="both"/>
        <w:rPr>
          <w:color w:val="000000"/>
        </w:rPr>
      </w:pPr>
      <w:r w:rsidRPr="00D52E02">
        <w:rPr>
          <w:color w:val="000000"/>
        </w:rPr>
        <w:t xml:space="preserve">Воспитание детей дошкольного возраста в настоящее время ориентируется на гармоничное развитие личности, развитие жизнестойкости и адаптивности растущего человека в условиях глобальной неопределённости и стремительных изменений во всех сферах жизни и деятельности на основе базовых ценностей Российского общества </w:t>
      </w:r>
      <w:r w:rsidRPr="00D52E02">
        <w:rPr>
          <w:color w:val="000000"/>
        </w:rPr>
        <w:br/>
        <w:t>и установок личности, ведущее значение среди которых имеет социальная солидарность, понимаемая не только как общность прошлого, но, прежде всего, и как общее будущее.</w:t>
      </w:r>
    </w:p>
    <w:p w14:paraId="5E1378ED" w14:textId="77777777" w:rsidR="002551CB" w:rsidRPr="00D52E02" w:rsidRDefault="002551CB" w:rsidP="002551CB">
      <w:pPr>
        <w:spacing w:line="276" w:lineRule="auto"/>
        <w:ind w:firstLine="709"/>
        <w:jc w:val="both"/>
        <w:rPr>
          <w:bCs/>
          <w:color w:val="000000"/>
        </w:rPr>
      </w:pPr>
      <w:r w:rsidRPr="00D52E02">
        <w:rPr>
          <w:bCs/>
          <w:color w:val="000000"/>
        </w:rPr>
        <w:t xml:space="preserve">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w:t>
      </w:r>
      <w:r w:rsidRPr="00D52E02">
        <w:rPr>
          <w:bCs/>
          <w:color w:val="000000"/>
        </w:rPr>
        <w:br/>
        <w:t xml:space="preserve">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w:t>
      </w:r>
      <w:r w:rsidRPr="00D52E02">
        <w:rPr>
          <w:bCs/>
          <w:color w:val="000000"/>
        </w:rPr>
        <w:br/>
        <w:t>к культурному наследию и традициям многонационального народа Российской Федерации, природе и окружающей среде»</w:t>
      </w:r>
      <w:r w:rsidRPr="00D52E02">
        <w:rPr>
          <w:rStyle w:val="a7"/>
          <w:bCs/>
          <w:color w:val="000000"/>
        </w:rPr>
        <w:footnoteReference w:id="1"/>
      </w:r>
      <w:r w:rsidRPr="00D52E02">
        <w:rPr>
          <w:bCs/>
          <w:color w:val="000000"/>
        </w:rPr>
        <w:t>.</w:t>
      </w:r>
    </w:p>
    <w:p w14:paraId="2C130CA4" w14:textId="77777777" w:rsidR="002551CB" w:rsidRPr="00D52E02" w:rsidRDefault="002551CB" w:rsidP="002551CB">
      <w:pPr>
        <w:spacing w:line="276" w:lineRule="auto"/>
        <w:ind w:firstLine="709"/>
        <w:jc w:val="both"/>
        <w:rPr>
          <w:bCs/>
          <w:color w:val="000000"/>
        </w:rPr>
      </w:pPr>
      <w:r>
        <w:rPr>
          <w:bCs/>
          <w:color w:val="000000"/>
        </w:rPr>
        <w:t>П</w:t>
      </w:r>
      <w:r w:rsidRPr="00D52E02">
        <w:rPr>
          <w:bCs/>
          <w:color w:val="000000"/>
        </w:rPr>
        <w:t xml:space="preserve">рограмма основана на воплощении национального воспитательного идеала, который понимается как </w:t>
      </w:r>
      <w:r w:rsidRPr="00D52E02">
        <w:rPr>
          <w:color w:val="000000"/>
        </w:rPr>
        <w:t>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w:t>
      </w:r>
    </w:p>
    <w:p w14:paraId="71D8C2AC" w14:textId="77777777" w:rsidR="002551CB" w:rsidRPr="00D52E02" w:rsidRDefault="002551CB" w:rsidP="002551CB">
      <w:pPr>
        <w:spacing w:line="276" w:lineRule="auto"/>
        <w:ind w:firstLine="709"/>
        <w:jc w:val="both"/>
        <w:rPr>
          <w:bCs/>
          <w:color w:val="000000"/>
        </w:rPr>
      </w:pPr>
      <w:r w:rsidRPr="00D52E02">
        <w:rPr>
          <w:bCs/>
          <w:color w:val="000000"/>
        </w:rPr>
        <w:t xml:space="preserve">Реализация </w:t>
      </w:r>
      <w:r>
        <w:rPr>
          <w:bCs/>
          <w:color w:val="000000"/>
        </w:rPr>
        <w:t>П</w:t>
      </w:r>
      <w:r w:rsidRPr="00D52E02">
        <w:rPr>
          <w:bCs/>
          <w:color w:val="000000"/>
        </w:rPr>
        <w:t>рограммы основана на сетевом взаимодействии с разными субъектами воспитательно-образовательного процесса.</w:t>
      </w:r>
    </w:p>
    <w:p w14:paraId="23B12B2F" w14:textId="77777777" w:rsidR="002551CB" w:rsidRPr="00D52E02" w:rsidRDefault="002551CB" w:rsidP="002551CB">
      <w:pPr>
        <w:spacing w:line="276" w:lineRule="auto"/>
        <w:ind w:firstLine="709"/>
        <w:jc w:val="both"/>
        <w:rPr>
          <w:bCs/>
          <w:color w:val="000000"/>
        </w:rPr>
      </w:pPr>
      <w:r>
        <w:rPr>
          <w:bCs/>
          <w:color w:val="000000"/>
        </w:rPr>
        <w:t>Программа учитывает</w:t>
      </w:r>
      <w:r w:rsidRPr="00D52E02">
        <w:rPr>
          <w:bCs/>
          <w:color w:val="000000"/>
        </w:rPr>
        <w:t xml:space="preserve"> ключевые идеи Концепции духовно-нравственного развития и воспитания личности гражданина России:</w:t>
      </w:r>
    </w:p>
    <w:p w14:paraId="5ED276B9" w14:textId="72E146E1"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 xml:space="preserve">воспитание и развитие личности </w:t>
      </w:r>
      <w:r w:rsidR="00261131">
        <w:rPr>
          <w:bCs/>
          <w:color w:val="000000"/>
          <w:sz w:val="24"/>
          <w:szCs w:val="24"/>
        </w:rPr>
        <w:t>гражданина</w:t>
      </w:r>
      <w:r>
        <w:rPr>
          <w:bCs/>
          <w:color w:val="000000"/>
          <w:sz w:val="24"/>
          <w:szCs w:val="24"/>
        </w:rPr>
        <w:t xml:space="preserve"> </w:t>
      </w:r>
      <w:r w:rsidRPr="00D52E02">
        <w:rPr>
          <w:bCs/>
          <w:color w:val="000000"/>
          <w:sz w:val="24"/>
          <w:szCs w:val="24"/>
        </w:rPr>
        <w:t>России является общим делом;</w:t>
      </w:r>
    </w:p>
    <w:p w14:paraId="4B219071" w14:textId="77777777"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 xml:space="preserve">двойственная природа процесса социализации человека, многофакторность </w:t>
      </w:r>
      <w:r w:rsidRPr="00D52E02">
        <w:rPr>
          <w:bCs/>
          <w:color w:val="000000"/>
          <w:sz w:val="24"/>
          <w:szCs w:val="24"/>
        </w:rPr>
        <w:br/>
        <w:t>и сложность воспитания, развития личности и социально-профессионального самоопределения в сетевом мире;</w:t>
      </w:r>
    </w:p>
    <w:p w14:paraId="61AF14D8" w14:textId="77777777"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непрерывность и преемственность процесса воспитания и развития личности;</w:t>
      </w:r>
    </w:p>
    <w:p w14:paraId="14BF7B7D" w14:textId="77777777"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направленность результатов воспитания и развития личности в будущее;</w:t>
      </w:r>
    </w:p>
    <w:p w14:paraId="10F115CC" w14:textId="77777777"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воспитание человека в процессе деятельности;</w:t>
      </w:r>
    </w:p>
    <w:p w14:paraId="0BDDED1B" w14:textId="77777777"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единство и целостность процесса воспитания и развития личности;</w:t>
      </w:r>
    </w:p>
    <w:p w14:paraId="5BDDEEE9" w14:textId="77777777"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центральная роль развития личности в процессе образования;</w:t>
      </w:r>
    </w:p>
    <w:p w14:paraId="6C235322" w14:textId="77777777" w:rsidR="002551CB" w:rsidRPr="00D52E02" w:rsidRDefault="002551CB" w:rsidP="002551CB">
      <w:pPr>
        <w:pStyle w:val="a4"/>
        <w:numPr>
          <w:ilvl w:val="0"/>
          <w:numId w:val="12"/>
        </w:numPr>
        <w:tabs>
          <w:tab w:val="left" w:pos="993"/>
        </w:tabs>
        <w:spacing w:line="276" w:lineRule="auto"/>
        <w:ind w:left="993" w:hanging="284"/>
        <w:jc w:val="both"/>
        <w:rPr>
          <w:bCs/>
          <w:color w:val="000000"/>
          <w:sz w:val="24"/>
          <w:szCs w:val="24"/>
        </w:rPr>
      </w:pPr>
      <w:r w:rsidRPr="00D52E02">
        <w:rPr>
          <w:bCs/>
          <w:color w:val="000000"/>
          <w:sz w:val="24"/>
          <w:szCs w:val="24"/>
        </w:rPr>
        <w:t>контекстный характер процесса воспитания, единство ценностно-смыслового пространства воспитания и развития личности.</w:t>
      </w:r>
    </w:p>
    <w:p w14:paraId="22392E2C" w14:textId="77777777" w:rsidR="002551CB" w:rsidRPr="00D52E02" w:rsidRDefault="002551CB" w:rsidP="002551CB">
      <w:pPr>
        <w:tabs>
          <w:tab w:val="left" w:pos="993"/>
        </w:tabs>
        <w:spacing w:line="276" w:lineRule="auto"/>
        <w:ind w:left="709"/>
        <w:jc w:val="both"/>
        <w:rPr>
          <w:bCs/>
          <w:color w:val="000000"/>
        </w:rPr>
      </w:pPr>
    </w:p>
    <w:p w14:paraId="6C96A136" w14:textId="77777777" w:rsidR="00E217ED" w:rsidRDefault="00E217ED" w:rsidP="002551CB">
      <w:pPr>
        <w:spacing w:line="276" w:lineRule="auto"/>
        <w:ind w:firstLine="709"/>
        <w:jc w:val="both"/>
        <w:rPr>
          <w:bCs/>
          <w:color w:val="000000"/>
        </w:rPr>
      </w:pPr>
    </w:p>
    <w:p w14:paraId="06AD1A57" w14:textId="4049DC56" w:rsidR="002551CB" w:rsidRPr="00D52E02" w:rsidRDefault="002551CB" w:rsidP="002551CB">
      <w:pPr>
        <w:spacing w:line="276" w:lineRule="auto"/>
        <w:ind w:firstLine="709"/>
        <w:jc w:val="both"/>
        <w:rPr>
          <w:bCs/>
          <w:color w:val="000000"/>
        </w:rPr>
      </w:pPr>
      <w:r w:rsidRPr="00D52E02">
        <w:rPr>
          <w:bCs/>
          <w:color w:val="000000"/>
        </w:rPr>
        <w:lastRenderedPageBreak/>
        <w:t>Миссией воспитания и развития личности гражданина России выступает сплочение и консолидация нации, укрепление социальной солидарности, повышении доверия личности к жизни в России, согражданам, обществу, настоящему и будущему малой родины, Российской Федерации, на основе базовых ценностей Российского гражданского общества и развитие у подрастающего поколения навыков позитивной социализации.</w:t>
      </w:r>
    </w:p>
    <w:p w14:paraId="39D8329B" w14:textId="26299429" w:rsidR="002551CB" w:rsidRPr="00D52E02" w:rsidRDefault="002551CB" w:rsidP="002551CB">
      <w:pPr>
        <w:spacing w:line="276" w:lineRule="auto"/>
        <w:ind w:firstLine="709"/>
        <w:jc w:val="both"/>
        <w:rPr>
          <w:bCs/>
          <w:color w:val="000000"/>
        </w:rPr>
      </w:pPr>
      <w:r w:rsidRPr="00D52E02">
        <w:rPr>
          <w:bCs/>
          <w:color w:val="000000"/>
        </w:rPr>
        <w:t xml:space="preserve">В ходе реализации </w:t>
      </w:r>
      <w:r>
        <w:rPr>
          <w:bCs/>
          <w:color w:val="000000"/>
        </w:rPr>
        <w:t xml:space="preserve">Программы </w:t>
      </w:r>
      <w:r w:rsidR="00261131">
        <w:rPr>
          <w:bCs/>
          <w:iCs/>
          <w:color w:val="000000"/>
        </w:rPr>
        <w:t>МБДОУ</w:t>
      </w:r>
      <w:r w:rsidR="00261131">
        <w:rPr>
          <w:bCs/>
          <w:color w:val="000000"/>
        </w:rPr>
        <w:t xml:space="preserve"> «Д/С №4»</w:t>
      </w:r>
      <w:r w:rsidR="00261131" w:rsidRPr="00D52E02">
        <w:rPr>
          <w:bCs/>
          <w:i/>
          <w:iCs/>
          <w:color w:val="000000"/>
        </w:rPr>
        <w:t xml:space="preserve"> </w:t>
      </w:r>
      <w:r w:rsidRPr="00D52E02">
        <w:rPr>
          <w:bCs/>
          <w:color w:val="000000"/>
        </w:rPr>
        <w:t>стремится к следующим результатам в части воспитания обучающихся, которые составлены в соответствии с Конституцией Российской Федерации и нашли дальнейшее отражение при формировании личностных качеств гражданина, необходимых для сохранения и передачи ценностей следующим поколениям:</w:t>
      </w:r>
    </w:p>
    <w:p w14:paraId="361A2439"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безусловное уважение к жизни во всех ее проявлениях, признание ее наивысшей ценностью;</w:t>
      </w:r>
    </w:p>
    <w:p w14:paraId="23EC763A"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 xml:space="preserve">осознание ценности здоровья, установка на активное </w:t>
      </w:r>
      <w:proofErr w:type="spellStart"/>
      <w:r w:rsidRPr="00D52E02">
        <w:rPr>
          <w:bCs/>
          <w:color w:val="000000"/>
        </w:rPr>
        <w:t>здоровьесбережение</w:t>
      </w:r>
      <w:proofErr w:type="spellEnd"/>
      <w:r w:rsidRPr="00D52E02">
        <w:rPr>
          <w:bCs/>
          <w:color w:val="000000"/>
        </w:rPr>
        <w:t xml:space="preserve"> человека;</w:t>
      </w:r>
    </w:p>
    <w:p w14:paraId="4180488A"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любовь к Отечеству, осознание себя гражданином России – продолжателем традиций предков, защитником Земли, на которой родился и вырос; осознание личной ответственности за Россию;</w:t>
      </w:r>
    </w:p>
    <w:p w14:paraId="716BBC2F"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признание ценности жизни и личности другого человека, его прав и свобод, признание за другим человеком права иметь свое мнение;</w:t>
      </w:r>
    </w:p>
    <w:p w14:paraId="4D1F400C"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 xml:space="preserve">готовность к рефлексии своих действий, высказываний и оценке их влияния </w:t>
      </w:r>
      <w:r w:rsidRPr="00D52E02">
        <w:rPr>
          <w:bCs/>
          <w:color w:val="000000"/>
        </w:rPr>
        <w:br/>
        <w:t>на других людей; внутренний запрет на физическое и психологическое воздействие на другого человека;</w:t>
      </w:r>
    </w:p>
    <w:p w14:paraId="42E8F8A2"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субъектность, активная жизненная позиция;</w:t>
      </w:r>
    </w:p>
    <w:p w14:paraId="7E972462"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правовое самосознание, законопослушность; готовность в полной мере выполнять законы России; уважение к чужой собственности, месту постоянного проживания;</w:t>
      </w:r>
    </w:p>
    <w:p w14:paraId="075BB306"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 xml:space="preserve">осознание себя гражданином многонациональной России, частью народа, проявляющий интерес и уважение к культуре, русскому языку </w:t>
      </w:r>
      <w:r w:rsidRPr="00D52E02">
        <w:rPr>
          <w:bCs/>
          <w:color w:val="000000"/>
        </w:rPr>
        <w:br/>
        <w:t>и языкам предков;</w:t>
      </w:r>
    </w:p>
    <w:p w14:paraId="63EFA48D"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готовность заботиться о сохранении исторического и культурного наследия страны и развитии новых культурных направлений;</w:t>
      </w:r>
    </w:p>
    <w:p w14:paraId="7B8897FA"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принятие и сохранение традиционных семейных ценностей народов России;</w:t>
      </w:r>
    </w:p>
    <w:p w14:paraId="423B3B18"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уважение к различным вероисповеданиям, религиям;</w:t>
      </w:r>
    </w:p>
    <w:p w14:paraId="7556E97F"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 xml:space="preserve">забота о природе, окружающей среде; экологическое самосознание и мышление; осознание себя частью природы и зависимости своей жизни и здоровья </w:t>
      </w:r>
      <w:r w:rsidRPr="00D52E02">
        <w:rPr>
          <w:bCs/>
          <w:color w:val="000000"/>
        </w:rPr>
        <w:br/>
        <w:t>от экологии;</w:t>
      </w:r>
    </w:p>
    <w:p w14:paraId="2248AEEA"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забота о слабых членах общества, готовность деятельно участвовать в оказании помощи социально-незащищенным гражданам;</w:t>
      </w:r>
    </w:p>
    <w:p w14:paraId="596B118F"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 xml:space="preserve">осознание ценности образования; уважение к педагогу; готовность учиться </w:t>
      </w:r>
      <w:r w:rsidRPr="00D52E02">
        <w:rPr>
          <w:bCs/>
          <w:color w:val="000000"/>
        </w:rPr>
        <w:br/>
        <w:t xml:space="preserve">на протяжении всей жизни; стремление к саморазвитию </w:t>
      </w:r>
      <w:r w:rsidRPr="00D52E02">
        <w:rPr>
          <w:bCs/>
          <w:color w:val="000000"/>
        </w:rPr>
        <w:br/>
        <w:t>и самосовершенствованию во всех сферах жизни;</w:t>
      </w:r>
    </w:p>
    <w:p w14:paraId="7B8D90E2"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проектное мышление; командность; лидерство; готовность к продуктивному взаимодействию и сотрудничеству;</w:t>
      </w:r>
    </w:p>
    <w:p w14:paraId="00FC2A90"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lastRenderedPageBreak/>
        <w:t>интеллектуальная самостоятельность; критическое мышление; познавательная активность;</w:t>
      </w:r>
    </w:p>
    <w:p w14:paraId="64F97E8C"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творческая активность и готовность к творческому самовыражению;</w:t>
      </w:r>
    </w:p>
    <w:p w14:paraId="5278AF74"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свобода выбора и самостоятельность в принятии решений; социальная активность и мобильность; активная гражданская позиция;</w:t>
      </w:r>
    </w:p>
    <w:p w14:paraId="7AEFDE56" w14:textId="77777777" w:rsidR="002551CB" w:rsidRPr="00D52E02" w:rsidRDefault="002551CB" w:rsidP="002551CB">
      <w:pPr>
        <w:numPr>
          <w:ilvl w:val="0"/>
          <w:numId w:val="1"/>
        </w:numPr>
        <w:spacing w:line="276" w:lineRule="auto"/>
        <w:ind w:left="993"/>
        <w:jc w:val="both"/>
        <w:rPr>
          <w:bCs/>
          <w:color w:val="000000"/>
        </w:rPr>
      </w:pPr>
      <w:r w:rsidRPr="00D52E02">
        <w:rPr>
          <w:bCs/>
          <w:color w:val="000000"/>
        </w:rPr>
        <w:t>уважение к труду, осознание его ценности для жизни и самореализации; трудовая и экономическая активность.</w:t>
      </w:r>
    </w:p>
    <w:p w14:paraId="5F318A58" w14:textId="77777777" w:rsidR="002551CB" w:rsidRPr="00D52E02" w:rsidRDefault="002551CB" w:rsidP="002551CB">
      <w:pPr>
        <w:spacing w:line="276" w:lineRule="auto"/>
        <w:ind w:firstLine="709"/>
        <w:jc w:val="both"/>
        <w:rPr>
          <w:color w:val="000000"/>
        </w:rPr>
      </w:pPr>
      <w:r>
        <w:rPr>
          <w:bCs/>
          <w:color w:val="000000"/>
        </w:rPr>
        <w:t>П</w:t>
      </w:r>
      <w:r>
        <w:rPr>
          <w:color w:val="000000"/>
        </w:rPr>
        <w:t>рограмма</w:t>
      </w:r>
      <w:r w:rsidRPr="00D52E02">
        <w:rPr>
          <w:color w:val="000000"/>
        </w:rPr>
        <w:t xml:space="preserve"> воспитания </w:t>
      </w:r>
      <w:r>
        <w:rPr>
          <w:color w:val="000000"/>
        </w:rPr>
        <w:t xml:space="preserve">учитывает тот факт, </w:t>
      </w:r>
      <w:r w:rsidRPr="00D52E02">
        <w:rPr>
          <w:color w:val="000000"/>
        </w:rPr>
        <w:t xml:space="preserve">что основой организации воспитательного процесса в дошкольном возрасте </w:t>
      </w:r>
      <w:r w:rsidRPr="00D52E02">
        <w:rPr>
          <w:color w:val="000000"/>
        </w:rPr>
        <w:br/>
        <w:t>являются представления об особенностях данного возраста и тех психологических механизмах, которые лежат в основе формирования личности на разных возрастных этапах дошкольного детства.</w:t>
      </w:r>
    </w:p>
    <w:p w14:paraId="0A952A9D" w14:textId="77777777" w:rsidR="002551CB" w:rsidRPr="00D52E02" w:rsidRDefault="002551CB" w:rsidP="002551CB">
      <w:pPr>
        <w:spacing w:line="276" w:lineRule="auto"/>
        <w:ind w:firstLine="709"/>
        <w:jc w:val="both"/>
        <w:rPr>
          <w:color w:val="000000"/>
        </w:rPr>
      </w:pPr>
      <w:r w:rsidRPr="00D52E02">
        <w:rPr>
          <w:color w:val="000000"/>
        </w:rPr>
        <w:t>Целевые ориентиры</w:t>
      </w:r>
      <w:r>
        <w:rPr>
          <w:color w:val="000000"/>
        </w:rPr>
        <w:t xml:space="preserve"> рассматриваются</w:t>
      </w:r>
      <w:r w:rsidRPr="00D52E02">
        <w:rPr>
          <w:color w:val="000000"/>
        </w:rPr>
        <w:t xml:space="preserve"> как возрастные характеристики возможных достижений ребенка, которые коррелируют с портретом выпускника ДОО и с базовыми духовно-нравственными ценностями. Планируемые результаты определяют направления </w:t>
      </w:r>
      <w:r>
        <w:rPr>
          <w:color w:val="000000"/>
        </w:rPr>
        <w:t>Программы</w:t>
      </w:r>
      <w:r w:rsidRPr="00D52E02">
        <w:rPr>
          <w:color w:val="000000"/>
        </w:rPr>
        <w:t>.</w:t>
      </w:r>
    </w:p>
    <w:p w14:paraId="179077F1" w14:textId="56732610" w:rsidR="002551CB" w:rsidRPr="00D52E02" w:rsidRDefault="002551CB" w:rsidP="002551CB">
      <w:pPr>
        <w:spacing w:line="276" w:lineRule="auto"/>
        <w:ind w:firstLine="709"/>
        <w:jc w:val="both"/>
        <w:rPr>
          <w:color w:val="000000"/>
        </w:rPr>
      </w:pPr>
      <w:r>
        <w:rPr>
          <w:color w:val="000000"/>
        </w:rPr>
        <w:t>Программа разработана</w:t>
      </w:r>
      <w:r w:rsidRPr="00D52E02">
        <w:rPr>
          <w:color w:val="000000"/>
        </w:rPr>
        <w:t xml:space="preserve"> с учётом культурно-исторических, этнических, социально-экономических, демографических и иных особенностей региона, культурно-образовательных потребностей детей, их родителей (законных представителей), традиций и возможностей педагогического коллектива </w:t>
      </w:r>
      <w:r w:rsidR="00261131">
        <w:rPr>
          <w:bCs/>
          <w:iCs/>
          <w:color w:val="000000"/>
        </w:rPr>
        <w:t>МБДОУ</w:t>
      </w:r>
      <w:r w:rsidR="00261131">
        <w:rPr>
          <w:bCs/>
          <w:color w:val="000000"/>
        </w:rPr>
        <w:t xml:space="preserve"> «Д/С №4»</w:t>
      </w:r>
      <w:r w:rsidRPr="00D52E02">
        <w:rPr>
          <w:color w:val="000000"/>
        </w:rPr>
        <w:t>.</w:t>
      </w:r>
    </w:p>
    <w:p w14:paraId="1C562727" w14:textId="7482C32B" w:rsidR="002551CB" w:rsidRPr="00D52E02" w:rsidRDefault="002551CB" w:rsidP="002551CB">
      <w:pPr>
        <w:spacing w:line="276" w:lineRule="auto"/>
        <w:ind w:firstLine="709"/>
        <w:jc w:val="both"/>
        <w:rPr>
          <w:color w:val="000000"/>
        </w:rPr>
      </w:pPr>
      <w:r w:rsidRPr="00D52E02">
        <w:rPr>
          <w:color w:val="000000"/>
        </w:rPr>
        <w:t xml:space="preserve">С учетом особенностей социокультурной среды, в которой воспитывается ребенок, в </w:t>
      </w:r>
      <w:r>
        <w:rPr>
          <w:color w:val="000000"/>
        </w:rPr>
        <w:t>Программе отражены</w:t>
      </w:r>
      <w:r w:rsidRPr="00D52E02">
        <w:rPr>
          <w:color w:val="000000"/>
        </w:rPr>
        <w:t xml:space="preserve"> образовательные отношения сотрудничества </w:t>
      </w:r>
      <w:r w:rsidR="00261131">
        <w:rPr>
          <w:bCs/>
          <w:iCs/>
          <w:color w:val="000000"/>
        </w:rPr>
        <w:t>МБДОУ</w:t>
      </w:r>
      <w:r w:rsidR="00261131">
        <w:rPr>
          <w:bCs/>
          <w:color w:val="000000"/>
        </w:rPr>
        <w:t xml:space="preserve"> «Д/С №4»</w:t>
      </w:r>
      <w:r w:rsidR="00261131" w:rsidRPr="00D52E02">
        <w:rPr>
          <w:bCs/>
          <w:i/>
          <w:iCs/>
          <w:color w:val="000000"/>
        </w:rPr>
        <w:t xml:space="preserve"> </w:t>
      </w:r>
      <w:r w:rsidRPr="00D52E02">
        <w:rPr>
          <w:color w:val="000000"/>
        </w:rPr>
        <w:t xml:space="preserve">с семьями дошкольников, а также со всеми субъектами образовательных отношений. </w:t>
      </w:r>
      <w:r>
        <w:rPr>
          <w:color w:val="000000"/>
        </w:rPr>
        <w:t>Такой подход позволяет</w:t>
      </w:r>
      <w:r w:rsidRPr="00D52E02">
        <w:rPr>
          <w:color w:val="000000"/>
        </w:rPr>
        <w:t xml:space="preserve"> воспитать гражданина и патриота, раскрыть способност</w:t>
      </w:r>
      <w:r>
        <w:rPr>
          <w:color w:val="000000"/>
        </w:rPr>
        <w:t xml:space="preserve">и и таланты детей, готовить их </w:t>
      </w:r>
      <w:r w:rsidRPr="00D52E02">
        <w:rPr>
          <w:color w:val="000000"/>
        </w:rPr>
        <w:t>к жизни в высокотехнологичном, конкурентном обществе.</w:t>
      </w:r>
    </w:p>
    <w:p w14:paraId="3028CB66" w14:textId="77777777" w:rsidR="002551CB" w:rsidRDefault="002551CB" w:rsidP="002551CB">
      <w:pPr>
        <w:spacing w:line="276" w:lineRule="auto"/>
        <w:ind w:firstLine="709"/>
        <w:jc w:val="both"/>
        <w:rPr>
          <w:bCs/>
          <w:color w:val="000000"/>
        </w:rPr>
      </w:pPr>
      <w:r w:rsidRPr="00D52E02">
        <w:rPr>
          <w:bCs/>
          <w:color w:val="000000"/>
        </w:rPr>
        <w:t>В Примерной программе используются следующие сокращения и определения:</w:t>
      </w:r>
    </w:p>
    <w:p w14:paraId="280FE5CB" w14:textId="77777777" w:rsidR="002551CB" w:rsidRPr="00D52E02" w:rsidRDefault="002551CB" w:rsidP="002551CB">
      <w:pPr>
        <w:spacing w:line="276" w:lineRule="auto"/>
        <w:ind w:firstLine="709"/>
        <w:jc w:val="both"/>
        <w:rPr>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6881"/>
      </w:tblGrid>
      <w:tr w:rsidR="002551CB" w:rsidRPr="00D52E02" w14:paraId="1E36D79E" w14:textId="77777777" w:rsidTr="00E332E7">
        <w:tc>
          <w:tcPr>
            <w:tcW w:w="1316" w:type="pct"/>
          </w:tcPr>
          <w:p w14:paraId="04EF5924" w14:textId="77777777" w:rsidR="002551CB" w:rsidRPr="00D52E02" w:rsidRDefault="002551CB" w:rsidP="00E332E7">
            <w:pPr>
              <w:jc w:val="center"/>
              <w:rPr>
                <w:color w:val="000000"/>
              </w:rPr>
            </w:pPr>
            <w:r w:rsidRPr="00D52E02">
              <w:rPr>
                <w:color w:val="000000"/>
              </w:rPr>
              <w:t>дескриптор</w:t>
            </w:r>
          </w:p>
        </w:tc>
        <w:tc>
          <w:tcPr>
            <w:tcW w:w="3684" w:type="pct"/>
          </w:tcPr>
          <w:p w14:paraId="6D3B7CFD" w14:textId="77777777" w:rsidR="002551CB" w:rsidRPr="00D52E02" w:rsidRDefault="002551CB" w:rsidP="00E332E7">
            <w:pPr>
              <w:rPr>
                <w:bCs/>
                <w:color w:val="000000"/>
              </w:rPr>
            </w:pPr>
            <w:r w:rsidRPr="00D52E02">
              <w:rPr>
                <w:bCs/>
                <w:color w:val="000000"/>
              </w:rPr>
              <w:t>лексическая единица (словосочетание) Портрета выпускника ДО в части воспитания, описывающая уточняющую характеристику «Портрета Гражданина России 2035 года», для человека, освоившего программу дошкольного образования</w:t>
            </w:r>
          </w:p>
        </w:tc>
      </w:tr>
      <w:tr w:rsidR="002551CB" w:rsidRPr="00D52E02" w14:paraId="551A2FA4" w14:textId="77777777" w:rsidTr="00E332E7">
        <w:tc>
          <w:tcPr>
            <w:tcW w:w="1316" w:type="pct"/>
          </w:tcPr>
          <w:p w14:paraId="38FA9CD8" w14:textId="77777777" w:rsidR="002551CB" w:rsidRPr="00D52E02" w:rsidRDefault="002551CB" w:rsidP="00E332E7">
            <w:pPr>
              <w:jc w:val="center"/>
              <w:rPr>
                <w:bCs/>
                <w:color w:val="000000"/>
              </w:rPr>
            </w:pPr>
            <w:r w:rsidRPr="00D52E02">
              <w:rPr>
                <w:bCs/>
                <w:color w:val="000000"/>
              </w:rPr>
              <w:t>ДО</w:t>
            </w:r>
          </w:p>
        </w:tc>
        <w:tc>
          <w:tcPr>
            <w:tcW w:w="3684" w:type="pct"/>
          </w:tcPr>
          <w:p w14:paraId="015FD926" w14:textId="77777777" w:rsidR="002551CB" w:rsidRPr="00D52E02" w:rsidRDefault="002551CB" w:rsidP="00E332E7">
            <w:pPr>
              <w:jc w:val="both"/>
              <w:rPr>
                <w:bCs/>
                <w:color w:val="000000"/>
              </w:rPr>
            </w:pPr>
            <w:r w:rsidRPr="00D52E02">
              <w:rPr>
                <w:bCs/>
                <w:color w:val="000000"/>
              </w:rPr>
              <w:t>дошкольное образование</w:t>
            </w:r>
          </w:p>
        </w:tc>
      </w:tr>
      <w:tr w:rsidR="002551CB" w:rsidRPr="00D52E02" w14:paraId="13F3EE6E" w14:textId="77777777" w:rsidTr="00E332E7">
        <w:tc>
          <w:tcPr>
            <w:tcW w:w="1316" w:type="pct"/>
          </w:tcPr>
          <w:p w14:paraId="68A28031" w14:textId="77777777" w:rsidR="002551CB" w:rsidRPr="00D52E02" w:rsidRDefault="002551CB" w:rsidP="00E332E7">
            <w:pPr>
              <w:jc w:val="center"/>
              <w:rPr>
                <w:bCs/>
                <w:color w:val="000000"/>
              </w:rPr>
            </w:pPr>
            <w:r w:rsidRPr="00D52E02">
              <w:rPr>
                <w:bCs/>
                <w:color w:val="000000"/>
              </w:rPr>
              <w:t>ДОО</w:t>
            </w:r>
          </w:p>
        </w:tc>
        <w:tc>
          <w:tcPr>
            <w:tcW w:w="3684" w:type="pct"/>
          </w:tcPr>
          <w:p w14:paraId="3D1CC665" w14:textId="77777777" w:rsidR="002551CB" w:rsidRPr="00D52E02" w:rsidRDefault="002551CB" w:rsidP="00E332E7">
            <w:pPr>
              <w:jc w:val="both"/>
              <w:rPr>
                <w:bCs/>
                <w:color w:val="000000"/>
              </w:rPr>
            </w:pPr>
            <w:r>
              <w:rPr>
                <w:bCs/>
                <w:color w:val="000000"/>
              </w:rPr>
              <w:t>д</w:t>
            </w:r>
            <w:r w:rsidRPr="00D52E02">
              <w:rPr>
                <w:bCs/>
                <w:color w:val="000000"/>
              </w:rPr>
              <w:t>ошкольн</w:t>
            </w:r>
            <w:r>
              <w:rPr>
                <w:bCs/>
                <w:color w:val="000000"/>
              </w:rPr>
              <w:t>а</w:t>
            </w:r>
            <w:r w:rsidRPr="00D52E02">
              <w:rPr>
                <w:bCs/>
                <w:color w:val="000000"/>
              </w:rPr>
              <w:t>я</w:t>
            </w:r>
            <w:r>
              <w:rPr>
                <w:bCs/>
                <w:color w:val="000000"/>
              </w:rPr>
              <w:t>(</w:t>
            </w:r>
            <w:proofErr w:type="spellStart"/>
            <w:r>
              <w:rPr>
                <w:bCs/>
                <w:color w:val="000000"/>
              </w:rPr>
              <w:t>ые</w:t>
            </w:r>
            <w:proofErr w:type="spellEnd"/>
            <w:r>
              <w:rPr>
                <w:bCs/>
                <w:color w:val="000000"/>
              </w:rPr>
              <w:t>)</w:t>
            </w:r>
            <w:r w:rsidRPr="00D52E02">
              <w:rPr>
                <w:bCs/>
                <w:color w:val="000000"/>
              </w:rPr>
              <w:t xml:space="preserve"> образовательная</w:t>
            </w:r>
            <w:r>
              <w:rPr>
                <w:bCs/>
                <w:color w:val="000000"/>
              </w:rPr>
              <w:t>(</w:t>
            </w:r>
            <w:proofErr w:type="spellStart"/>
            <w:r>
              <w:rPr>
                <w:bCs/>
                <w:color w:val="000000"/>
              </w:rPr>
              <w:t>ые</w:t>
            </w:r>
            <w:proofErr w:type="spellEnd"/>
            <w:r>
              <w:rPr>
                <w:bCs/>
                <w:color w:val="000000"/>
              </w:rPr>
              <w:t>)</w:t>
            </w:r>
            <w:r w:rsidRPr="00D52E02">
              <w:rPr>
                <w:bCs/>
                <w:color w:val="000000"/>
              </w:rPr>
              <w:t xml:space="preserve"> организация</w:t>
            </w:r>
            <w:r>
              <w:rPr>
                <w:bCs/>
                <w:color w:val="000000"/>
              </w:rPr>
              <w:t>(и)</w:t>
            </w:r>
          </w:p>
        </w:tc>
      </w:tr>
      <w:tr w:rsidR="002551CB" w:rsidRPr="00D52E02" w14:paraId="22C35ACD" w14:textId="77777777" w:rsidTr="00E332E7">
        <w:tc>
          <w:tcPr>
            <w:tcW w:w="1316" w:type="pct"/>
          </w:tcPr>
          <w:p w14:paraId="100EAE5B" w14:textId="77777777" w:rsidR="002551CB" w:rsidRPr="00D52E02" w:rsidRDefault="002551CB" w:rsidP="00E332E7">
            <w:pPr>
              <w:jc w:val="center"/>
              <w:rPr>
                <w:bCs/>
                <w:color w:val="000000"/>
              </w:rPr>
            </w:pPr>
            <w:r w:rsidRPr="00D52E02">
              <w:rPr>
                <w:bCs/>
                <w:color w:val="000000"/>
              </w:rPr>
              <w:t>НОО</w:t>
            </w:r>
          </w:p>
        </w:tc>
        <w:tc>
          <w:tcPr>
            <w:tcW w:w="3684" w:type="pct"/>
          </w:tcPr>
          <w:p w14:paraId="1E439BF9" w14:textId="77777777" w:rsidR="002551CB" w:rsidRPr="00D52E02" w:rsidRDefault="002551CB" w:rsidP="00E332E7">
            <w:pPr>
              <w:jc w:val="both"/>
              <w:rPr>
                <w:bCs/>
                <w:color w:val="000000"/>
              </w:rPr>
            </w:pPr>
            <w:r w:rsidRPr="00D52E02">
              <w:rPr>
                <w:bCs/>
                <w:color w:val="000000"/>
              </w:rPr>
              <w:t>начальное общее образование</w:t>
            </w:r>
          </w:p>
        </w:tc>
      </w:tr>
      <w:tr w:rsidR="002551CB" w:rsidRPr="00D52E02" w14:paraId="06127790" w14:textId="77777777" w:rsidTr="00E332E7">
        <w:tc>
          <w:tcPr>
            <w:tcW w:w="1316" w:type="pct"/>
          </w:tcPr>
          <w:p w14:paraId="3B7F3EEB" w14:textId="77777777" w:rsidR="002551CB" w:rsidRPr="00D52E02" w:rsidRDefault="002551CB" w:rsidP="00E332E7">
            <w:pPr>
              <w:jc w:val="center"/>
              <w:rPr>
                <w:bCs/>
                <w:color w:val="000000"/>
              </w:rPr>
            </w:pPr>
            <w:r w:rsidRPr="00D52E02">
              <w:rPr>
                <w:bCs/>
                <w:color w:val="000000"/>
              </w:rPr>
              <w:t>ОО</w:t>
            </w:r>
          </w:p>
        </w:tc>
        <w:tc>
          <w:tcPr>
            <w:tcW w:w="3684" w:type="pct"/>
          </w:tcPr>
          <w:p w14:paraId="1B9D8C0C" w14:textId="77777777" w:rsidR="002551CB" w:rsidRPr="00D52E02" w:rsidRDefault="002551CB" w:rsidP="00E332E7">
            <w:pPr>
              <w:jc w:val="both"/>
              <w:rPr>
                <w:bCs/>
                <w:color w:val="000000"/>
              </w:rPr>
            </w:pPr>
            <w:r>
              <w:rPr>
                <w:bCs/>
                <w:color w:val="000000"/>
              </w:rPr>
              <w:t>о</w:t>
            </w:r>
            <w:r w:rsidRPr="00D52E02">
              <w:rPr>
                <w:bCs/>
                <w:color w:val="000000"/>
              </w:rPr>
              <w:t>бразовательная</w:t>
            </w:r>
            <w:r>
              <w:rPr>
                <w:bCs/>
                <w:color w:val="000000"/>
              </w:rPr>
              <w:t>(</w:t>
            </w:r>
            <w:proofErr w:type="spellStart"/>
            <w:r>
              <w:rPr>
                <w:bCs/>
                <w:color w:val="000000"/>
              </w:rPr>
              <w:t>ые</w:t>
            </w:r>
            <w:proofErr w:type="spellEnd"/>
            <w:r>
              <w:rPr>
                <w:bCs/>
                <w:color w:val="000000"/>
              </w:rPr>
              <w:t>)</w:t>
            </w:r>
            <w:r w:rsidRPr="00D52E02">
              <w:rPr>
                <w:bCs/>
                <w:color w:val="000000"/>
              </w:rPr>
              <w:t xml:space="preserve"> организация</w:t>
            </w:r>
            <w:r>
              <w:rPr>
                <w:bCs/>
                <w:color w:val="000000"/>
              </w:rPr>
              <w:t>(и)</w:t>
            </w:r>
            <w:r w:rsidRPr="00D52E02">
              <w:rPr>
                <w:bCs/>
                <w:color w:val="000000"/>
              </w:rPr>
              <w:t xml:space="preserve"> </w:t>
            </w:r>
          </w:p>
        </w:tc>
      </w:tr>
      <w:tr w:rsidR="002551CB" w:rsidRPr="00D52E02" w14:paraId="027BA8F1" w14:textId="77777777" w:rsidTr="00E332E7">
        <w:tc>
          <w:tcPr>
            <w:tcW w:w="1316" w:type="pct"/>
          </w:tcPr>
          <w:p w14:paraId="0D818291" w14:textId="77777777" w:rsidR="002551CB" w:rsidRPr="00D52E02" w:rsidRDefault="002551CB" w:rsidP="00E332E7">
            <w:pPr>
              <w:jc w:val="center"/>
              <w:rPr>
                <w:bCs/>
                <w:color w:val="000000"/>
              </w:rPr>
            </w:pPr>
            <w:r w:rsidRPr="00D52E02">
              <w:rPr>
                <w:bCs/>
                <w:color w:val="000000"/>
              </w:rPr>
              <w:t>Портрет гражданина России 2035</w:t>
            </w:r>
          </w:p>
        </w:tc>
        <w:tc>
          <w:tcPr>
            <w:tcW w:w="3684" w:type="pct"/>
          </w:tcPr>
          <w:p w14:paraId="3C7AB171" w14:textId="77777777" w:rsidR="002551CB" w:rsidRPr="00D52E02" w:rsidRDefault="002551CB" w:rsidP="00E332E7">
            <w:pPr>
              <w:jc w:val="both"/>
              <w:rPr>
                <w:bCs/>
                <w:color w:val="000000"/>
              </w:rPr>
            </w:pPr>
            <w:r w:rsidRPr="00D52E02">
              <w:rPr>
                <w:bCs/>
                <w:color w:val="000000"/>
              </w:rPr>
              <w:t>формирует единые ориентиры для социализации и развития личности по всем уровням образования, обеспечивая их преемственность.</w:t>
            </w:r>
          </w:p>
          <w:p w14:paraId="49F621CE" w14:textId="77777777" w:rsidR="002551CB" w:rsidRPr="00D52E02" w:rsidRDefault="002551CB" w:rsidP="00E332E7">
            <w:pPr>
              <w:jc w:val="both"/>
              <w:rPr>
                <w:bCs/>
                <w:color w:val="000000"/>
              </w:rPr>
            </w:pPr>
            <w:r w:rsidRPr="00D52E02">
              <w:rPr>
                <w:bCs/>
                <w:color w:val="000000"/>
              </w:rPr>
              <w:t>Используются как основа для разработки портретов выпускника по уровням образования.</w:t>
            </w:r>
          </w:p>
        </w:tc>
      </w:tr>
      <w:tr w:rsidR="002551CB" w:rsidRPr="00D52E02" w14:paraId="3170C483" w14:textId="77777777" w:rsidTr="00E332E7">
        <w:tc>
          <w:tcPr>
            <w:tcW w:w="1316" w:type="pct"/>
          </w:tcPr>
          <w:p w14:paraId="5D0CD581" w14:textId="77777777" w:rsidR="002551CB" w:rsidRPr="00D52E02" w:rsidRDefault="002551CB" w:rsidP="00E332E7">
            <w:pPr>
              <w:jc w:val="center"/>
              <w:rPr>
                <w:bCs/>
                <w:color w:val="000000"/>
              </w:rPr>
            </w:pPr>
            <w:r w:rsidRPr="00D52E02">
              <w:rPr>
                <w:bCs/>
                <w:color w:val="000000"/>
              </w:rPr>
              <w:t>ФГОС ДО</w:t>
            </w:r>
          </w:p>
        </w:tc>
        <w:tc>
          <w:tcPr>
            <w:tcW w:w="3684" w:type="pct"/>
          </w:tcPr>
          <w:p w14:paraId="5067994B" w14:textId="77777777" w:rsidR="002551CB" w:rsidRPr="00D52E02" w:rsidRDefault="002551CB" w:rsidP="00E332E7">
            <w:pPr>
              <w:jc w:val="both"/>
              <w:rPr>
                <w:bCs/>
                <w:color w:val="000000"/>
              </w:rPr>
            </w:pPr>
            <w:r w:rsidRPr="00D52E02">
              <w:rPr>
                <w:bCs/>
                <w:color w:val="000000"/>
              </w:rPr>
              <w:t>Федеральный Государственный стандарт дошкольного образования</w:t>
            </w:r>
          </w:p>
        </w:tc>
      </w:tr>
    </w:tbl>
    <w:p w14:paraId="4E2FAF81" w14:textId="77777777" w:rsidR="002551CB" w:rsidRPr="00D52E02" w:rsidRDefault="002551CB" w:rsidP="002551CB">
      <w:pPr>
        <w:pStyle w:val="a4"/>
        <w:spacing w:line="276" w:lineRule="auto"/>
        <w:ind w:left="709"/>
        <w:rPr>
          <w:b/>
          <w:bCs/>
          <w:color w:val="000000"/>
          <w:sz w:val="24"/>
          <w:szCs w:val="24"/>
        </w:rPr>
      </w:pPr>
    </w:p>
    <w:p w14:paraId="166CC082" w14:textId="77777777" w:rsidR="002551CB" w:rsidRPr="00D52E02" w:rsidRDefault="002551CB" w:rsidP="002551CB">
      <w:pPr>
        <w:spacing w:line="276" w:lineRule="auto"/>
        <w:ind w:firstLine="708"/>
        <w:contextualSpacing/>
        <w:jc w:val="center"/>
        <w:rPr>
          <w:b/>
          <w:bCs/>
          <w:color w:val="000000"/>
        </w:rPr>
      </w:pPr>
    </w:p>
    <w:p w14:paraId="6521EA21" w14:textId="77777777" w:rsidR="002551CB" w:rsidRPr="00D52E02" w:rsidRDefault="002551CB" w:rsidP="002551CB">
      <w:pPr>
        <w:pStyle w:val="1"/>
        <w:spacing w:before="0" w:line="276" w:lineRule="auto"/>
        <w:contextualSpacing/>
        <w:jc w:val="center"/>
        <w:rPr>
          <w:rFonts w:ascii="Times New Roman" w:hAnsi="Times New Roman"/>
          <w:b/>
          <w:bCs/>
          <w:color w:val="000000"/>
          <w:sz w:val="24"/>
          <w:szCs w:val="24"/>
        </w:rPr>
      </w:pPr>
      <w:bookmarkStart w:id="7" w:name="_Toc73604253"/>
      <w:ins w:id="8" w:author="Admin" w:date="2021-06-03T16:18:00Z">
        <w:r w:rsidRPr="00D52E02">
          <w:rPr>
            <w:rFonts w:ascii="Times New Roman" w:hAnsi="Times New Roman"/>
            <w:b/>
            <w:bCs/>
            <w:color w:val="000000"/>
            <w:sz w:val="24"/>
            <w:szCs w:val="24"/>
          </w:rPr>
          <w:br w:type="page"/>
        </w:r>
      </w:ins>
      <w:bookmarkStart w:id="9" w:name="_Toc486906032"/>
      <w:bookmarkStart w:id="10" w:name="_Toc74086731"/>
      <w:bookmarkStart w:id="11" w:name="_Toc74089677"/>
      <w:r w:rsidRPr="00D52E02">
        <w:rPr>
          <w:rFonts w:ascii="Times New Roman" w:hAnsi="Times New Roman"/>
          <w:b/>
          <w:bCs/>
          <w:color w:val="000000"/>
          <w:sz w:val="24"/>
          <w:szCs w:val="24"/>
        </w:rPr>
        <w:lastRenderedPageBreak/>
        <w:t>Раздел 1. Целевые ориентиры и планируемые результаты</w:t>
      </w:r>
      <w:r w:rsidRPr="00D52E02">
        <w:rPr>
          <w:rFonts w:ascii="Times New Roman" w:hAnsi="Times New Roman"/>
          <w:b/>
          <w:bCs/>
          <w:color w:val="000000"/>
          <w:sz w:val="24"/>
          <w:szCs w:val="24"/>
          <w:lang w:val="ru-RU"/>
        </w:rPr>
        <w:t xml:space="preserve"> Примерной программы</w:t>
      </w:r>
      <w:bookmarkEnd w:id="9"/>
      <w:r w:rsidRPr="00D52E02">
        <w:rPr>
          <w:rFonts w:ascii="Times New Roman" w:hAnsi="Times New Roman"/>
          <w:b/>
          <w:bCs/>
          <w:color w:val="000000"/>
          <w:sz w:val="24"/>
          <w:szCs w:val="24"/>
          <w:lang w:val="ru-RU"/>
        </w:rPr>
        <w:t xml:space="preserve">  </w:t>
      </w:r>
      <w:bookmarkEnd w:id="7"/>
      <w:bookmarkEnd w:id="10"/>
      <w:bookmarkEnd w:id="11"/>
    </w:p>
    <w:p w14:paraId="611FE8F3" w14:textId="77777777" w:rsidR="002551CB" w:rsidRPr="00D52E02" w:rsidRDefault="002551CB" w:rsidP="002551CB">
      <w:pPr>
        <w:spacing w:line="276" w:lineRule="auto"/>
        <w:rPr>
          <w:color w:val="000000"/>
        </w:rPr>
      </w:pPr>
    </w:p>
    <w:p w14:paraId="2038A0E0" w14:textId="77777777" w:rsidR="002551CB" w:rsidRPr="00D52E02" w:rsidRDefault="002551CB" w:rsidP="002551CB">
      <w:pPr>
        <w:pStyle w:val="2"/>
        <w:spacing w:before="0" w:line="276" w:lineRule="auto"/>
        <w:jc w:val="center"/>
        <w:rPr>
          <w:rFonts w:ascii="Times New Roman" w:hAnsi="Times New Roman"/>
          <w:b/>
          <w:bCs/>
          <w:i/>
          <w:iCs/>
          <w:color w:val="000000"/>
          <w:sz w:val="24"/>
          <w:szCs w:val="24"/>
        </w:rPr>
      </w:pPr>
      <w:bookmarkStart w:id="12" w:name="_Toc73604254"/>
      <w:bookmarkStart w:id="13" w:name="_Toc74086732"/>
      <w:bookmarkStart w:id="14" w:name="_Toc74089678"/>
      <w:bookmarkStart w:id="15" w:name="_Toc486906033"/>
      <w:r w:rsidRPr="001E60BE">
        <w:rPr>
          <w:rFonts w:ascii="Times New Roman" w:hAnsi="Times New Roman"/>
          <w:b/>
          <w:bCs/>
          <w:color w:val="000000"/>
          <w:sz w:val="24"/>
          <w:szCs w:val="24"/>
        </w:rPr>
        <w:t>1.1. Цель программы воспитания</w:t>
      </w:r>
      <w:bookmarkEnd w:id="12"/>
      <w:bookmarkEnd w:id="13"/>
      <w:bookmarkEnd w:id="14"/>
      <w:bookmarkEnd w:id="15"/>
    </w:p>
    <w:p w14:paraId="378068BF" w14:textId="77777777" w:rsidR="002551CB" w:rsidRPr="00D52E02" w:rsidRDefault="002551CB" w:rsidP="002551CB">
      <w:pPr>
        <w:spacing w:line="276" w:lineRule="auto"/>
        <w:ind w:firstLine="709"/>
        <w:jc w:val="both"/>
        <w:rPr>
          <w:bCs/>
          <w:color w:val="000000"/>
        </w:rPr>
      </w:pPr>
      <w:r w:rsidRPr="00D52E02">
        <w:rPr>
          <w:bCs/>
          <w:color w:val="000000"/>
        </w:rPr>
        <w:t>Цель воспитания в ДОО</w:t>
      </w:r>
      <w:r w:rsidRPr="00D52E02">
        <w:rPr>
          <w:color w:val="000000"/>
        </w:rPr>
        <w:t xml:space="preserve"> </w:t>
      </w:r>
      <w:r w:rsidRPr="00D52E02">
        <w:rPr>
          <w:bCs/>
          <w:color w:val="000000"/>
        </w:rPr>
        <w:t>– личностное развитие ребенка дошкольного возраста, проявляющееся:</w:t>
      </w:r>
    </w:p>
    <w:p w14:paraId="543F4A24" w14:textId="77777777" w:rsidR="002551CB" w:rsidRPr="00D52E02" w:rsidRDefault="002551CB" w:rsidP="002551CB">
      <w:pPr>
        <w:numPr>
          <w:ilvl w:val="0"/>
          <w:numId w:val="8"/>
        </w:numPr>
        <w:spacing w:line="276" w:lineRule="auto"/>
        <w:ind w:left="993"/>
        <w:jc w:val="both"/>
        <w:rPr>
          <w:bCs/>
          <w:color w:val="000000"/>
        </w:rPr>
      </w:pPr>
      <w:r w:rsidRPr="00D52E02">
        <w:rPr>
          <w:bCs/>
          <w:color w:val="000000"/>
        </w:rPr>
        <w:t>в усвоении им знаний основных норм, которые общество выработало на основе базовых ценностей современного общества (в усвоении ими социально значимых знаний);</w:t>
      </w:r>
    </w:p>
    <w:p w14:paraId="1B0C305B" w14:textId="77777777" w:rsidR="002551CB" w:rsidRPr="00D52E02" w:rsidRDefault="002551CB" w:rsidP="002551CB">
      <w:pPr>
        <w:numPr>
          <w:ilvl w:val="0"/>
          <w:numId w:val="8"/>
        </w:numPr>
        <w:spacing w:line="276" w:lineRule="auto"/>
        <w:ind w:left="993"/>
        <w:jc w:val="both"/>
        <w:rPr>
          <w:bCs/>
          <w:color w:val="000000"/>
        </w:rPr>
      </w:pPr>
      <w:r w:rsidRPr="00D52E02">
        <w:rPr>
          <w:bCs/>
          <w:color w:val="000000"/>
        </w:rPr>
        <w:t xml:space="preserve">в развитии его позитивных отношений к этим ценностям (в развитии </w:t>
      </w:r>
      <w:r w:rsidRPr="00D52E02">
        <w:rPr>
          <w:bCs/>
          <w:color w:val="000000"/>
        </w:rPr>
        <w:br/>
        <w:t>их социально значимых отношений);</w:t>
      </w:r>
    </w:p>
    <w:p w14:paraId="3DA7CE67" w14:textId="77777777" w:rsidR="002551CB" w:rsidRPr="00D52E02" w:rsidRDefault="002551CB" w:rsidP="00261131">
      <w:pPr>
        <w:numPr>
          <w:ilvl w:val="0"/>
          <w:numId w:val="8"/>
        </w:numPr>
        <w:spacing w:line="276" w:lineRule="auto"/>
        <w:ind w:left="993"/>
        <w:rPr>
          <w:bCs/>
          <w:color w:val="000000"/>
        </w:rPr>
      </w:pPr>
      <w:r w:rsidRPr="00D52E02">
        <w:rPr>
          <w:bCs/>
          <w:color w:val="000000"/>
        </w:rPr>
        <w:t>в приобретении им соответствующего этим ценностям опыта поведения, применения сформированных знаний и отношений на практике (в приобретении опыта социально значимых дел).</w:t>
      </w:r>
    </w:p>
    <w:p w14:paraId="69A619DC" w14:textId="77777777" w:rsidR="002551CB" w:rsidRPr="00D52E02" w:rsidRDefault="002551CB" w:rsidP="00261131">
      <w:pPr>
        <w:spacing w:line="276" w:lineRule="auto"/>
        <w:ind w:firstLine="709"/>
        <w:rPr>
          <w:bCs/>
          <w:color w:val="FF0000"/>
        </w:rPr>
      </w:pPr>
      <w:r w:rsidRPr="00D52E02">
        <w:rPr>
          <w:bCs/>
          <w:color w:val="000000"/>
        </w:rPr>
        <w:t xml:space="preserve">Главной задачей программы является создание организационно-педагогических условий в части воспитания, личностного развития и социализации детей дошкольного возраста.  </w:t>
      </w:r>
    </w:p>
    <w:p w14:paraId="1CC6D94B" w14:textId="7597BB82" w:rsidR="002551CB" w:rsidRPr="00261131" w:rsidRDefault="002551CB" w:rsidP="00261131">
      <w:pPr>
        <w:spacing w:line="276" w:lineRule="auto"/>
        <w:ind w:firstLine="709"/>
        <w:rPr>
          <w:color w:val="000000"/>
        </w:rPr>
      </w:pPr>
      <w:r w:rsidRPr="00D52E02">
        <w:rPr>
          <w:color w:val="000000"/>
        </w:rPr>
        <w:t xml:space="preserve">Задачи воспитания </w:t>
      </w:r>
      <w:r>
        <w:rPr>
          <w:color w:val="000000"/>
        </w:rPr>
        <w:t>сформированы</w:t>
      </w:r>
      <w:r w:rsidRPr="00D52E02">
        <w:rPr>
          <w:color w:val="000000"/>
        </w:rPr>
        <w:t xml:space="preserve"> на основе планируемых результатов достижения цели воспитания и реализуются в единстве с развивающими задачами, определенными действующими нормативными правовыми документами в сфере ДО. </w:t>
      </w:r>
    </w:p>
    <w:p w14:paraId="138ACF04" w14:textId="77777777" w:rsidR="002551CB" w:rsidRPr="00D52E02" w:rsidRDefault="002551CB" w:rsidP="002551CB">
      <w:pPr>
        <w:pStyle w:val="2"/>
        <w:spacing w:before="0" w:line="276" w:lineRule="auto"/>
        <w:jc w:val="center"/>
        <w:rPr>
          <w:rFonts w:ascii="Times New Roman" w:hAnsi="Times New Roman"/>
          <w:b/>
          <w:bCs/>
          <w:color w:val="000000"/>
          <w:sz w:val="24"/>
          <w:szCs w:val="24"/>
        </w:rPr>
      </w:pPr>
      <w:bookmarkStart w:id="16" w:name="_Toc73604255"/>
      <w:bookmarkStart w:id="17" w:name="_Toc74086733"/>
      <w:bookmarkStart w:id="18" w:name="_Toc74089679"/>
      <w:bookmarkStart w:id="19" w:name="_Toc486906034"/>
      <w:r w:rsidRPr="00D52E02">
        <w:rPr>
          <w:rFonts w:ascii="Times New Roman" w:hAnsi="Times New Roman"/>
          <w:b/>
          <w:bCs/>
          <w:color w:val="000000"/>
          <w:sz w:val="24"/>
          <w:szCs w:val="24"/>
        </w:rPr>
        <w:t xml:space="preserve">1.2. Методологические основы и принципы построения </w:t>
      </w:r>
      <w:bookmarkEnd w:id="16"/>
      <w:bookmarkEnd w:id="17"/>
      <w:bookmarkEnd w:id="18"/>
      <w:r w:rsidRPr="00D52E02">
        <w:rPr>
          <w:rFonts w:ascii="Times New Roman" w:hAnsi="Times New Roman"/>
          <w:b/>
          <w:bCs/>
          <w:color w:val="000000"/>
          <w:sz w:val="24"/>
          <w:szCs w:val="24"/>
          <w:lang w:val="ru-RU"/>
        </w:rPr>
        <w:t>Программы воспитания</w:t>
      </w:r>
      <w:bookmarkEnd w:id="19"/>
    </w:p>
    <w:p w14:paraId="4F348BD8" w14:textId="77777777" w:rsidR="002551CB" w:rsidRPr="00D52E02" w:rsidRDefault="002551CB" w:rsidP="002551CB">
      <w:pPr>
        <w:spacing w:line="276" w:lineRule="auto"/>
        <w:jc w:val="center"/>
        <w:rPr>
          <w:color w:val="000000"/>
        </w:rPr>
      </w:pPr>
    </w:p>
    <w:p w14:paraId="2DE5AA92" w14:textId="77777777" w:rsidR="002551CB" w:rsidRPr="00D52E02" w:rsidRDefault="002551CB" w:rsidP="002551CB">
      <w:pPr>
        <w:shd w:val="clear" w:color="auto" w:fill="FFFFFF"/>
        <w:spacing w:line="276" w:lineRule="auto"/>
        <w:ind w:firstLine="709"/>
        <w:jc w:val="both"/>
        <w:rPr>
          <w:color w:val="000000"/>
        </w:rPr>
      </w:pPr>
      <w:r w:rsidRPr="00D52E02">
        <w:rPr>
          <w:color w:val="000000"/>
        </w:rPr>
        <w:t xml:space="preserve">В процессе освоения ценностных ориентаций личность строит определенную траекторию своего движения, сообразуясь с ценностями самопознания, самооценки </w:t>
      </w:r>
      <w:r w:rsidRPr="00D52E02">
        <w:rPr>
          <w:color w:val="000000"/>
        </w:rPr>
        <w:br/>
        <w:t>и саморазвития.</w:t>
      </w:r>
    </w:p>
    <w:p w14:paraId="5ECD795B" w14:textId="77777777" w:rsidR="002551CB" w:rsidRPr="00D52E02" w:rsidRDefault="002551CB" w:rsidP="002551CB">
      <w:pPr>
        <w:spacing w:line="276" w:lineRule="auto"/>
        <w:ind w:firstLine="567"/>
        <w:jc w:val="both"/>
        <w:rPr>
          <w:color w:val="000000"/>
        </w:rPr>
      </w:pPr>
      <w:r w:rsidRPr="00D52E02">
        <w:rPr>
          <w:color w:val="000000"/>
        </w:rPr>
        <w:t xml:space="preserve">Методологической основой Программы воспитания является культурно-исторический подход Л.С. Выготского и системно-деятельностный подход. </w:t>
      </w:r>
      <w:r>
        <w:rPr>
          <w:color w:val="000000"/>
        </w:rPr>
        <w:t>Примерная п</w:t>
      </w:r>
      <w:r w:rsidRPr="00184E68">
        <w:rPr>
          <w:color w:val="000000"/>
        </w:rPr>
        <w:t>рограммы</w:t>
      </w:r>
      <w:r w:rsidRPr="00D52E02">
        <w:rPr>
          <w:color w:val="000000"/>
        </w:rPr>
        <w:t xml:space="preserve"> основывается на базовых ценностях воспитания, заложенных определении воспитания, содержащимся в Федеральном законе «Об образовании в РФ»</w:t>
      </w:r>
      <w:r w:rsidRPr="00D52E02">
        <w:rPr>
          <w:rStyle w:val="a7"/>
          <w:color w:val="000000"/>
        </w:rPr>
        <w:footnoteReference w:id="2"/>
      </w:r>
      <w:r w:rsidRPr="00D52E02">
        <w:rPr>
          <w:color w:val="000000"/>
        </w:rPr>
        <w:t xml:space="preserve">: </w:t>
      </w:r>
      <w:r w:rsidRPr="00D52E02">
        <w:rPr>
          <w:bCs/>
          <w:color w:val="000000"/>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Pr>
          <w:bCs/>
          <w:color w:val="000000"/>
        </w:rPr>
        <w:t>.</w:t>
      </w:r>
    </w:p>
    <w:p w14:paraId="0BB57B7E" w14:textId="77777777" w:rsidR="002551CB" w:rsidRPr="00D52E02" w:rsidRDefault="002551CB" w:rsidP="002551CB">
      <w:pPr>
        <w:spacing w:line="276" w:lineRule="auto"/>
        <w:ind w:firstLine="567"/>
        <w:jc w:val="both"/>
        <w:rPr>
          <w:color w:val="000000"/>
        </w:rPr>
      </w:pPr>
      <w:r w:rsidRPr="00D52E02">
        <w:rPr>
          <w:color w:val="000000"/>
        </w:rPr>
        <w:t>Методологическими ориентирами воспитания также выступают следующие идеи: развитие субъектности и личности ребенка в деятельности; личностно ориентированной педагогики сотрудничества; развитие личности ребенка в контексте сохранения его индивидуальности; духовно-нравственное, ценностное и смысловое</w:t>
      </w:r>
      <w:r>
        <w:rPr>
          <w:color w:val="000000"/>
        </w:rPr>
        <w:t xml:space="preserve"> содержания </w:t>
      </w:r>
      <w:r w:rsidRPr="00D52E02">
        <w:rPr>
          <w:color w:val="000000"/>
        </w:rPr>
        <w:t xml:space="preserve">воспитания; идея об онтологической (бытийной) детерминированности воспитания; идея </w:t>
      </w:r>
      <w:r w:rsidRPr="00D52E02">
        <w:rPr>
          <w:color w:val="000000"/>
        </w:rPr>
        <w:br/>
        <w:t xml:space="preserve">о личностном смысле и ценности воспитания, о сущности детства как </w:t>
      </w:r>
      <w:proofErr w:type="spellStart"/>
      <w:r w:rsidRPr="00D52E02">
        <w:rPr>
          <w:color w:val="000000"/>
        </w:rPr>
        <w:t>сензитивном</w:t>
      </w:r>
      <w:proofErr w:type="spellEnd"/>
      <w:r w:rsidRPr="00D52E02">
        <w:rPr>
          <w:color w:val="000000"/>
        </w:rPr>
        <w:t xml:space="preserve"> периоде воспитания; теории об амплификации (обогащении) развития ребёнка средствами разных «специфически детских видов деятельности».</w:t>
      </w:r>
    </w:p>
    <w:p w14:paraId="4C4F45AC" w14:textId="77777777" w:rsidR="002551CB" w:rsidRPr="00D52E02" w:rsidRDefault="002551CB" w:rsidP="002551CB">
      <w:pPr>
        <w:spacing w:line="276" w:lineRule="auto"/>
        <w:ind w:firstLine="708"/>
        <w:jc w:val="both"/>
        <w:rPr>
          <w:color w:val="000000"/>
        </w:rPr>
      </w:pPr>
      <w:r w:rsidRPr="00D52E02">
        <w:rPr>
          <w:color w:val="000000"/>
        </w:rPr>
        <w:lastRenderedPageBreak/>
        <w:t xml:space="preserve">Программа воспитания построена на основе ценностного подхода, предполагающего присвоение ребенком дошкольного возраста базовых ценностей </w:t>
      </w:r>
      <w:r w:rsidRPr="00D52E02">
        <w:rPr>
          <w:color w:val="000000"/>
        </w:rPr>
        <w:br/>
        <w:t>и опирается на следующие принципы:</w:t>
      </w:r>
    </w:p>
    <w:p w14:paraId="1830BA78" w14:textId="77777777" w:rsidR="002551CB" w:rsidRPr="00D52E02" w:rsidRDefault="002551CB" w:rsidP="002551CB">
      <w:pPr>
        <w:pStyle w:val="11"/>
        <w:spacing w:before="0" w:beforeAutospacing="0" w:after="0" w:afterAutospacing="0" w:line="276" w:lineRule="auto"/>
        <w:ind w:firstLine="709"/>
        <w:jc w:val="both"/>
        <w:rPr>
          <w:color w:val="000000"/>
        </w:rPr>
      </w:pPr>
      <w:r w:rsidRPr="00D52E02">
        <w:rPr>
          <w:b/>
          <w:color w:val="000000"/>
        </w:rPr>
        <w:t xml:space="preserve">Принцип гуманизма. </w:t>
      </w:r>
      <w:r w:rsidRPr="00D52E02">
        <w:rPr>
          <w:color w:val="000000"/>
        </w:rPr>
        <w:t>Каждый ребенок имеет право на признание его в обществе как личности, как человека, являющегося высшей̆ ценностью, уважение к его персоне, достоинству, защита его прав на свободу и развитие.</w:t>
      </w:r>
    </w:p>
    <w:p w14:paraId="206E3F0C" w14:textId="77777777" w:rsidR="002551CB" w:rsidRPr="00D52E02" w:rsidRDefault="002551CB" w:rsidP="002551CB">
      <w:pPr>
        <w:spacing w:line="276" w:lineRule="auto"/>
        <w:ind w:firstLine="709"/>
        <w:jc w:val="both"/>
        <w:rPr>
          <w:color w:val="000000"/>
        </w:rPr>
      </w:pPr>
      <w:r w:rsidRPr="00D52E02">
        <w:rPr>
          <w:b/>
          <w:color w:val="000000"/>
        </w:rPr>
        <w:t>Принцип субъектности.</w:t>
      </w:r>
      <w:r w:rsidRPr="00D52E02">
        <w:rPr>
          <w:bCs/>
          <w:color w:val="000000"/>
        </w:rPr>
        <w:t xml:space="preserve"> </w:t>
      </w:r>
      <w:r w:rsidRPr="00D52E02">
        <w:rPr>
          <w:color w:val="000000"/>
        </w:rPr>
        <w:t>Развитие и воспитание личности ребенка</w:t>
      </w:r>
      <w:r w:rsidRPr="00D52E02">
        <w:rPr>
          <w:b/>
          <w:color w:val="000000"/>
        </w:rPr>
        <w:t xml:space="preserve"> </w:t>
      </w:r>
      <w:r w:rsidRPr="00D52E02">
        <w:rPr>
          <w:color w:val="000000"/>
        </w:rPr>
        <w:t xml:space="preserve">как субъекта собственной жизнедеятельности; воспитание </w:t>
      </w:r>
      <w:r w:rsidRPr="00D52E02">
        <w:rPr>
          <w:bCs/>
          <w:color w:val="000000"/>
        </w:rPr>
        <w:t>самоуважения, привычки к заботе о себе, формирование адекватной самооценки и самосознания.</w:t>
      </w:r>
    </w:p>
    <w:p w14:paraId="407584B4" w14:textId="77777777" w:rsidR="002551CB" w:rsidRPr="00D52E02" w:rsidRDefault="002551CB" w:rsidP="002551CB">
      <w:pPr>
        <w:spacing w:line="276" w:lineRule="auto"/>
        <w:ind w:firstLine="709"/>
        <w:jc w:val="both"/>
        <w:rPr>
          <w:color w:val="000000"/>
        </w:rPr>
      </w:pPr>
      <w:r w:rsidRPr="00D52E02">
        <w:rPr>
          <w:b/>
          <w:color w:val="000000"/>
        </w:rPr>
        <w:t>Принцип интеграции.</w:t>
      </w:r>
      <w:r w:rsidRPr="00D52E02">
        <w:rPr>
          <w:color w:val="000000"/>
        </w:rPr>
        <w:t xml:space="preserve"> Комплексный и системный подходы к содержанию </w:t>
      </w:r>
      <w:r w:rsidRPr="00D52E02">
        <w:rPr>
          <w:color w:val="000000"/>
        </w:rPr>
        <w:br/>
        <w:t>и организации образовательного процесса. В основе систематизации содержания работы лежит идея развития базиса личностной культуры, духовное развитие детей во всех сферах и видах деятельности.</w:t>
      </w:r>
    </w:p>
    <w:p w14:paraId="7770C2F5" w14:textId="77777777" w:rsidR="002551CB" w:rsidRPr="00D52E02" w:rsidRDefault="002551CB" w:rsidP="002551CB">
      <w:pPr>
        <w:spacing w:line="276" w:lineRule="auto"/>
        <w:ind w:firstLine="709"/>
        <w:jc w:val="both"/>
        <w:rPr>
          <w:color w:val="000000"/>
        </w:rPr>
      </w:pPr>
      <w:r w:rsidRPr="00D52E02">
        <w:rPr>
          <w:b/>
          <w:bCs/>
          <w:iCs/>
          <w:color w:val="000000"/>
          <w:spacing w:val="-2"/>
        </w:rPr>
        <w:t>Принцип ценностного единства и совместности.</w:t>
      </w:r>
      <w:r w:rsidRPr="00D52E02">
        <w:rPr>
          <w:color w:val="000000"/>
        </w:rPr>
        <w:t xml:space="preserve"> Единство ценностей и смыслов воспитания, разделяемых всеми участниками</w:t>
      </w:r>
      <w:r w:rsidRPr="00D52E02">
        <w:rPr>
          <w:color w:val="000000"/>
          <w:spacing w:val="-2"/>
        </w:rPr>
        <w:t xml:space="preserve"> образовательных отношений, </w:t>
      </w:r>
      <w:r w:rsidRPr="00D52E02">
        <w:rPr>
          <w:color w:val="000000"/>
        </w:rPr>
        <w:t>содействие, сотворчество и сопереживание, взаимопонимание и взаимное уважение</w:t>
      </w:r>
      <w:r w:rsidRPr="00D52E02">
        <w:rPr>
          <w:color w:val="000000"/>
          <w:spacing w:val="-2"/>
        </w:rPr>
        <w:t>.</w:t>
      </w:r>
    </w:p>
    <w:p w14:paraId="3BF41B7A" w14:textId="77777777" w:rsidR="002551CB" w:rsidRPr="00D52E02" w:rsidRDefault="002551CB" w:rsidP="002551CB">
      <w:pPr>
        <w:spacing w:line="276" w:lineRule="auto"/>
        <w:ind w:firstLine="709"/>
        <w:jc w:val="both"/>
        <w:rPr>
          <w:color w:val="000000"/>
        </w:rPr>
      </w:pPr>
      <w:r w:rsidRPr="00D52E02">
        <w:rPr>
          <w:b/>
          <w:bCs/>
          <w:color w:val="000000"/>
        </w:rPr>
        <w:t>Принцип учета возрастных особенностей.</w:t>
      </w:r>
      <w:r w:rsidRPr="00D52E02">
        <w:rPr>
          <w:color w:val="000000"/>
        </w:rPr>
        <w:t xml:space="preserve"> Содержание и методы воспитательной работы должны соответствовать возрастным особенностям ребенка.</w:t>
      </w:r>
    </w:p>
    <w:p w14:paraId="1ECEF582" w14:textId="77777777" w:rsidR="002551CB" w:rsidRPr="00D52E02" w:rsidRDefault="002551CB" w:rsidP="002551CB">
      <w:pPr>
        <w:spacing w:line="276" w:lineRule="auto"/>
        <w:ind w:firstLine="709"/>
        <w:jc w:val="both"/>
        <w:rPr>
          <w:color w:val="000000"/>
        </w:rPr>
      </w:pPr>
      <w:r w:rsidRPr="00D52E02">
        <w:rPr>
          <w:b/>
          <w:color w:val="000000"/>
        </w:rPr>
        <w:t>Принципы индивидуального и дифференцированного подходов</w:t>
      </w:r>
      <w:r w:rsidRPr="00D52E02">
        <w:rPr>
          <w:color w:val="000000"/>
        </w:rPr>
        <w:t>. Индивидуальный подход к детям с учетом возможностей, индивидуального темпа развития, интересов. Дифференцированный подход реализуется с учетом семейных, национальных традиций и т.п.</w:t>
      </w:r>
    </w:p>
    <w:p w14:paraId="04AD3C12" w14:textId="77777777" w:rsidR="002551CB" w:rsidRPr="00D52E02" w:rsidRDefault="002551CB" w:rsidP="002551CB">
      <w:pPr>
        <w:spacing w:line="276" w:lineRule="auto"/>
        <w:ind w:firstLine="709"/>
        <w:jc w:val="both"/>
        <w:rPr>
          <w:b/>
          <w:color w:val="000000"/>
        </w:rPr>
      </w:pPr>
      <w:r w:rsidRPr="00D52E02">
        <w:rPr>
          <w:b/>
          <w:color w:val="000000"/>
        </w:rPr>
        <w:t xml:space="preserve">Принцип </w:t>
      </w:r>
      <w:proofErr w:type="spellStart"/>
      <w:r w:rsidRPr="00D52E02">
        <w:rPr>
          <w:b/>
          <w:color w:val="000000"/>
        </w:rPr>
        <w:t>культуросообразности</w:t>
      </w:r>
      <w:proofErr w:type="spellEnd"/>
      <w:r w:rsidRPr="00D52E02">
        <w:rPr>
          <w:b/>
          <w:color w:val="000000"/>
        </w:rPr>
        <w:t xml:space="preserve">. </w:t>
      </w:r>
      <w:r w:rsidRPr="00D52E02">
        <w:rPr>
          <w:color w:val="000000"/>
        </w:rPr>
        <w:t xml:space="preserve">Воспитание основывается на культуре </w:t>
      </w:r>
      <w:r w:rsidRPr="00D52E02">
        <w:rPr>
          <w:color w:val="000000"/>
        </w:rPr>
        <w:br/>
        <w:t>и традициях России, включая культурные особенности региона.</w:t>
      </w:r>
    </w:p>
    <w:p w14:paraId="04E628BA" w14:textId="77777777" w:rsidR="002551CB" w:rsidRPr="00D52E02" w:rsidRDefault="002551CB" w:rsidP="002551CB">
      <w:pPr>
        <w:spacing w:line="276" w:lineRule="auto"/>
        <w:ind w:firstLine="709"/>
        <w:jc w:val="both"/>
        <w:rPr>
          <w:color w:val="000000"/>
        </w:rPr>
      </w:pPr>
      <w:r w:rsidRPr="00D52E02">
        <w:rPr>
          <w:b/>
          <w:color w:val="000000"/>
        </w:rPr>
        <w:t>Принцип следования нравственному примеру.</w:t>
      </w:r>
      <w:r w:rsidRPr="00D52E02">
        <w:rPr>
          <w:color w:val="000000"/>
        </w:rPr>
        <w:t xml:space="preserve"> Пример как метод воспитания позволяет расширить нравственный опыт ребенка, побудить его к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p w14:paraId="0CB5252A" w14:textId="77777777" w:rsidR="002551CB" w:rsidRPr="00D52E02" w:rsidRDefault="002551CB" w:rsidP="002551CB">
      <w:pPr>
        <w:spacing w:line="276" w:lineRule="auto"/>
        <w:ind w:firstLine="709"/>
        <w:jc w:val="both"/>
        <w:rPr>
          <w:color w:val="000000"/>
        </w:rPr>
      </w:pPr>
      <w:r w:rsidRPr="00D52E02">
        <w:rPr>
          <w:b/>
          <w:bCs/>
          <w:color w:val="000000"/>
        </w:rPr>
        <w:t>Принципы безопасной жизнедеятельности.</w:t>
      </w:r>
      <w:r w:rsidRPr="00D52E02">
        <w:rPr>
          <w:color w:val="000000"/>
        </w:rPr>
        <w:t xml:space="preserve"> Защищенность важных интересов личности от внутренних и внешних угроз, воспитание через призму безопасности </w:t>
      </w:r>
      <w:r w:rsidRPr="00D52E02">
        <w:rPr>
          <w:color w:val="000000"/>
        </w:rPr>
        <w:br/>
        <w:t>и безопасного поведения.</w:t>
      </w:r>
    </w:p>
    <w:p w14:paraId="1C5F7B93" w14:textId="77777777" w:rsidR="002551CB" w:rsidRPr="00D52E02" w:rsidRDefault="002551CB" w:rsidP="002551CB">
      <w:pPr>
        <w:spacing w:line="276" w:lineRule="auto"/>
        <w:ind w:firstLine="709"/>
        <w:jc w:val="both"/>
        <w:rPr>
          <w:color w:val="000000"/>
        </w:rPr>
      </w:pPr>
      <w:r w:rsidRPr="00D52E02">
        <w:rPr>
          <w:b/>
          <w:bCs/>
          <w:color w:val="000000"/>
        </w:rPr>
        <w:t>Принцип совместной деятельности ребенка и взрослого.</w:t>
      </w:r>
      <w:r w:rsidRPr="00D52E02">
        <w:rPr>
          <w:color w:val="000000"/>
        </w:rPr>
        <w:t xml:space="preserve"> Значимость совместной деятельности взрослого и ребенка на основе приобщения к культурным ценностям и их освоения.</w:t>
      </w:r>
    </w:p>
    <w:p w14:paraId="16147C8A" w14:textId="77777777" w:rsidR="002551CB" w:rsidRPr="00D52E02" w:rsidRDefault="002551CB" w:rsidP="002551CB">
      <w:pPr>
        <w:spacing w:line="276" w:lineRule="auto"/>
        <w:ind w:firstLine="709"/>
        <w:jc w:val="both"/>
        <w:rPr>
          <w:color w:val="000000"/>
        </w:rPr>
      </w:pPr>
      <w:r w:rsidRPr="00D52E02">
        <w:rPr>
          <w:b/>
          <w:bCs/>
          <w:color w:val="000000"/>
        </w:rPr>
        <w:t xml:space="preserve">Принципы инклюзивного образования. </w:t>
      </w:r>
      <w:r w:rsidRPr="00D52E02">
        <w:rPr>
          <w:color w:val="000000"/>
        </w:rPr>
        <w:t>Организация образовательного процесса, при которой все дети, независимо от их физических, психических, интеллектуальных, культурно-этнических, языковых и иных особенностей, включены в общую систему образования.</w:t>
      </w:r>
    </w:p>
    <w:p w14:paraId="2AFA6E36" w14:textId="77777777" w:rsidR="002551CB" w:rsidRPr="00D52E02" w:rsidRDefault="002551CB" w:rsidP="002551CB">
      <w:pPr>
        <w:pStyle w:val="11"/>
        <w:shd w:val="clear" w:color="auto" w:fill="FFFFFF"/>
        <w:spacing w:before="0" w:beforeAutospacing="0" w:after="0" w:afterAutospacing="0" w:line="276" w:lineRule="auto"/>
        <w:ind w:firstLine="709"/>
        <w:jc w:val="both"/>
        <w:rPr>
          <w:rFonts w:eastAsia="Calibri"/>
          <w:color w:val="000000"/>
          <w:lang w:eastAsia="en-US"/>
        </w:rPr>
      </w:pPr>
      <w:r w:rsidRPr="00D52E02">
        <w:rPr>
          <w:rFonts w:eastAsia="Calibri"/>
          <w:color w:val="000000"/>
          <w:lang w:eastAsia="en-US"/>
        </w:rPr>
        <w:t>Конструирование воспитательной среды ДОО строится на основе следующих элементов: социокультурный контекст, социокультурные ценности, уклад, воспитывающая среда, общность, деятельность и событие. Каждая из этих категорий обеспечивает целостность содержания и имеет свое наполнение для решения задач воспитания и становления личности ребенка.</w:t>
      </w:r>
    </w:p>
    <w:p w14:paraId="6462CA4F" w14:textId="77777777" w:rsidR="002551CB" w:rsidRPr="00D52E02" w:rsidRDefault="002551CB" w:rsidP="002551CB">
      <w:pPr>
        <w:spacing w:line="276" w:lineRule="auto"/>
        <w:ind w:firstLine="709"/>
        <w:jc w:val="both"/>
        <w:rPr>
          <w:color w:val="000000"/>
        </w:rPr>
      </w:pPr>
      <w:r w:rsidRPr="00D52E02">
        <w:rPr>
          <w:color w:val="000000"/>
        </w:rPr>
        <w:lastRenderedPageBreak/>
        <w:t xml:space="preserve">Цели и задачи воспитания реализуются </w:t>
      </w:r>
      <w:r w:rsidRPr="00D52E02">
        <w:rPr>
          <w:i/>
          <w:iCs/>
          <w:color w:val="000000"/>
        </w:rPr>
        <w:t>во всех видах деятельности</w:t>
      </w:r>
      <w:r w:rsidRPr="00D52E02">
        <w:rPr>
          <w:color w:val="000000"/>
        </w:rPr>
        <w:t xml:space="preserve"> дошкольника, обозначенных в </w:t>
      </w:r>
      <w:r>
        <w:rPr>
          <w:color w:val="000000"/>
        </w:rPr>
        <w:t xml:space="preserve">Федеральном государственном образовательном стандарте дошкольного образования (далее – </w:t>
      </w:r>
      <w:r w:rsidRPr="00D52E02">
        <w:rPr>
          <w:color w:val="000000"/>
        </w:rPr>
        <w:t>ФГОС ДО</w:t>
      </w:r>
      <w:r>
        <w:rPr>
          <w:color w:val="000000"/>
        </w:rPr>
        <w:t>)</w:t>
      </w:r>
      <w:r w:rsidRPr="00D52E02">
        <w:rPr>
          <w:color w:val="000000"/>
        </w:rPr>
        <w:t>. Все виды детской деятельности опосредованы разными типами активностей:</w:t>
      </w:r>
    </w:p>
    <w:p w14:paraId="3CF8177C" w14:textId="77777777" w:rsidR="002551CB" w:rsidRPr="00D52E02" w:rsidRDefault="002551CB" w:rsidP="002551CB">
      <w:pPr>
        <w:numPr>
          <w:ilvl w:val="0"/>
          <w:numId w:val="9"/>
        </w:numPr>
        <w:spacing w:line="276" w:lineRule="auto"/>
        <w:ind w:left="993" w:hanging="284"/>
        <w:jc w:val="both"/>
        <w:rPr>
          <w:color w:val="000000"/>
        </w:rPr>
      </w:pPr>
      <w:r w:rsidRPr="00D52E02">
        <w:rPr>
          <w:color w:val="000000"/>
        </w:rPr>
        <w:t>предметно-целевая (виды деятельности, организуемые взрослым, в которых он открывает ребенку смысл и ценность человеческой деятельности, способы ее реализации совместно с родителями, воспитателями, сверстниками);</w:t>
      </w:r>
    </w:p>
    <w:p w14:paraId="14A9C146" w14:textId="77777777" w:rsidR="002551CB" w:rsidRPr="00D52E02" w:rsidRDefault="002551CB" w:rsidP="002551CB">
      <w:pPr>
        <w:numPr>
          <w:ilvl w:val="0"/>
          <w:numId w:val="9"/>
        </w:numPr>
        <w:spacing w:line="276" w:lineRule="auto"/>
        <w:ind w:left="993" w:hanging="284"/>
        <w:jc w:val="both"/>
        <w:rPr>
          <w:color w:val="000000"/>
        </w:rPr>
      </w:pPr>
      <w:r w:rsidRPr="00D52E02">
        <w:rPr>
          <w:color w:val="000000"/>
        </w:rPr>
        <w:t xml:space="preserve">культурные практики (активная, самостоятельная апробация каждым ребенком инструментального и ценностного содержаний, полученных от взрослого </w:t>
      </w:r>
      <w:r w:rsidRPr="00D52E02">
        <w:rPr>
          <w:color w:val="000000"/>
        </w:rPr>
        <w:br/>
        <w:t>и способов их реализации в различных видах деятельности через личный опыт);</w:t>
      </w:r>
    </w:p>
    <w:p w14:paraId="6EEC15AD" w14:textId="083F5106" w:rsidR="002551CB" w:rsidRPr="00CD7E4C" w:rsidRDefault="002551CB" w:rsidP="00CD7E4C">
      <w:pPr>
        <w:numPr>
          <w:ilvl w:val="0"/>
          <w:numId w:val="9"/>
        </w:numPr>
        <w:spacing w:line="276" w:lineRule="auto"/>
        <w:ind w:left="993" w:hanging="284"/>
        <w:jc w:val="both"/>
        <w:rPr>
          <w:color w:val="000000"/>
        </w:rPr>
      </w:pPr>
      <w:r w:rsidRPr="00D52E02">
        <w:rPr>
          <w:color w:val="000000"/>
        </w:rPr>
        <w:t>свободная инициативная деятельность ребенка (его спонтанная самостоятельная активность, в рамках которой он реализует свои базовые устремления: любознательность, общительность, опыт деятельности на основе усвоенных ценностей).</w:t>
      </w:r>
    </w:p>
    <w:p w14:paraId="72087DB6" w14:textId="77777777" w:rsidR="002551CB" w:rsidRPr="00D52E02" w:rsidRDefault="002551CB" w:rsidP="002551CB">
      <w:pPr>
        <w:pStyle w:val="2"/>
        <w:spacing w:line="276" w:lineRule="auto"/>
        <w:jc w:val="center"/>
        <w:rPr>
          <w:rFonts w:ascii="Times New Roman" w:hAnsi="Times New Roman"/>
          <w:b/>
          <w:bCs/>
          <w:color w:val="000000"/>
          <w:sz w:val="24"/>
          <w:szCs w:val="24"/>
        </w:rPr>
      </w:pPr>
      <w:bookmarkStart w:id="20" w:name="_Toc486906035"/>
      <w:bookmarkStart w:id="21" w:name="_Toc73604256"/>
      <w:bookmarkStart w:id="22" w:name="_Toc74086734"/>
      <w:bookmarkStart w:id="23" w:name="_Toc74089680"/>
      <w:r w:rsidRPr="00D52E02">
        <w:rPr>
          <w:rFonts w:ascii="Times New Roman" w:hAnsi="Times New Roman"/>
          <w:b/>
          <w:bCs/>
          <w:color w:val="000000"/>
          <w:sz w:val="24"/>
          <w:szCs w:val="24"/>
        </w:rPr>
        <w:t xml:space="preserve">1.4. Требования к планируемым результатам </w:t>
      </w:r>
      <w:bookmarkStart w:id="24" w:name="_Hlk72078915"/>
      <w:r w:rsidRPr="00D52E02">
        <w:rPr>
          <w:rFonts w:ascii="Times New Roman" w:hAnsi="Times New Roman"/>
          <w:b/>
          <w:bCs/>
          <w:color w:val="000000"/>
          <w:sz w:val="24"/>
          <w:szCs w:val="24"/>
        </w:rPr>
        <w:t xml:space="preserve">освоения </w:t>
      </w:r>
      <w:r w:rsidRPr="00D52E02">
        <w:rPr>
          <w:rFonts w:ascii="Times New Roman" w:hAnsi="Times New Roman"/>
          <w:b/>
          <w:bCs/>
          <w:color w:val="000000"/>
          <w:sz w:val="24"/>
          <w:szCs w:val="24"/>
          <w:lang w:val="ru-RU"/>
        </w:rPr>
        <w:t>Программы воспитания</w:t>
      </w:r>
      <w:bookmarkEnd w:id="20"/>
      <w:r w:rsidRPr="00D52E02">
        <w:rPr>
          <w:rFonts w:ascii="Times New Roman" w:hAnsi="Times New Roman"/>
          <w:b/>
          <w:bCs/>
          <w:color w:val="000000"/>
          <w:sz w:val="24"/>
          <w:szCs w:val="24"/>
          <w:lang w:val="ru-RU"/>
        </w:rPr>
        <w:t xml:space="preserve"> </w:t>
      </w:r>
      <w:bookmarkEnd w:id="21"/>
      <w:bookmarkEnd w:id="22"/>
      <w:bookmarkEnd w:id="23"/>
      <w:bookmarkEnd w:id="24"/>
    </w:p>
    <w:p w14:paraId="4ACBB6AA" w14:textId="77777777" w:rsidR="002551CB" w:rsidRPr="00D52E02" w:rsidRDefault="002551CB" w:rsidP="002551CB">
      <w:pPr>
        <w:spacing w:line="276" w:lineRule="auto"/>
        <w:rPr>
          <w:lang w:val="x-none"/>
        </w:rPr>
      </w:pPr>
    </w:p>
    <w:p w14:paraId="042B61DE" w14:textId="77777777" w:rsidR="002551CB" w:rsidRPr="00D52E02" w:rsidRDefault="002551CB" w:rsidP="002551CB">
      <w:pPr>
        <w:spacing w:line="276" w:lineRule="auto"/>
        <w:ind w:firstLine="709"/>
        <w:contextualSpacing/>
        <w:jc w:val="both"/>
        <w:rPr>
          <w:color w:val="000000"/>
        </w:rPr>
      </w:pPr>
      <w:r w:rsidRPr="00D52E02">
        <w:rPr>
          <w:b/>
          <w:bCs/>
          <w:color w:val="000000"/>
        </w:rPr>
        <w:t xml:space="preserve">Планируемые результаты </w:t>
      </w:r>
      <w:r w:rsidRPr="00D52E02">
        <w:rPr>
          <w:color w:val="000000"/>
        </w:rPr>
        <w:t>воспита</w:t>
      </w:r>
      <w:r>
        <w:rPr>
          <w:color w:val="000000"/>
        </w:rPr>
        <w:t>ния носят отсроченный характер,</w:t>
      </w:r>
      <w:r>
        <w:rPr>
          <w:color w:val="000000"/>
        </w:rPr>
        <w:br/>
      </w:r>
      <w:r w:rsidRPr="00D52E02">
        <w:rPr>
          <w:color w:val="000000"/>
        </w:rPr>
        <w:t>а деятельность воспитателя нацелена на перспективу развития и становления личности ребенка. Поэтому результаты достижения цели воспитания представлены в виде двух описательных моделей – «Портрета выпускника ДОО» и «Портрета гражданина России».</w:t>
      </w:r>
    </w:p>
    <w:p w14:paraId="0F56276A" w14:textId="77777777" w:rsidR="002551CB" w:rsidRPr="00D52E02" w:rsidRDefault="002551CB" w:rsidP="002551CB">
      <w:pPr>
        <w:spacing w:line="276" w:lineRule="auto"/>
        <w:contextualSpacing/>
        <w:rPr>
          <w:color w:val="000000"/>
        </w:rPr>
        <w:sectPr w:rsidR="002551CB" w:rsidRPr="00D52E02" w:rsidSect="0091397F">
          <w:footerReference w:type="default" r:id="rId7"/>
          <w:pgSz w:w="11900" w:h="16840"/>
          <w:pgMar w:top="1134" w:right="850" w:bottom="851" w:left="1701" w:header="708" w:footer="708" w:gutter="0"/>
          <w:cols w:space="708"/>
          <w:titlePg/>
          <w:docGrid w:linePitch="360"/>
        </w:sectPr>
      </w:pPr>
    </w:p>
    <w:p w14:paraId="75FEF0E9" w14:textId="1FF910E8" w:rsidR="002551CB" w:rsidRPr="00D52E02" w:rsidRDefault="002551CB" w:rsidP="005829B5">
      <w:pPr>
        <w:pStyle w:val="2"/>
        <w:tabs>
          <w:tab w:val="left" w:pos="10618"/>
        </w:tabs>
        <w:spacing w:line="276" w:lineRule="auto"/>
        <w:jc w:val="center"/>
        <w:rPr>
          <w:rFonts w:ascii="Times New Roman" w:hAnsi="Times New Roman"/>
          <w:b/>
          <w:bCs/>
          <w:color w:val="000000"/>
          <w:sz w:val="24"/>
          <w:szCs w:val="24"/>
        </w:rPr>
      </w:pPr>
      <w:bookmarkStart w:id="25" w:name="_Toc74086735"/>
      <w:bookmarkStart w:id="26" w:name="_Toc74089682"/>
      <w:bookmarkStart w:id="27" w:name="_Toc486906037"/>
      <w:r w:rsidRPr="00D52E02">
        <w:rPr>
          <w:rFonts w:ascii="Times New Roman" w:hAnsi="Times New Roman"/>
          <w:b/>
          <w:bCs/>
          <w:color w:val="000000"/>
          <w:sz w:val="24"/>
          <w:szCs w:val="24"/>
        </w:rPr>
        <w:lastRenderedPageBreak/>
        <w:t>1.4.</w:t>
      </w:r>
      <w:r w:rsidR="005829B5">
        <w:rPr>
          <w:rFonts w:ascii="Times New Roman" w:hAnsi="Times New Roman"/>
          <w:b/>
          <w:bCs/>
          <w:color w:val="000000"/>
          <w:sz w:val="24"/>
          <w:szCs w:val="24"/>
          <w:lang w:val="ru-RU"/>
        </w:rPr>
        <w:t>1</w:t>
      </w:r>
      <w:r w:rsidRPr="00D52E02">
        <w:rPr>
          <w:rFonts w:ascii="Times New Roman" w:hAnsi="Times New Roman"/>
          <w:b/>
          <w:bCs/>
          <w:color w:val="000000"/>
          <w:sz w:val="24"/>
          <w:szCs w:val="24"/>
        </w:rPr>
        <w:t xml:space="preserve">. </w:t>
      </w:r>
      <w:bookmarkEnd w:id="25"/>
      <w:bookmarkEnd w:id="26"/>
      <w:r w:rsidRPr="00D52E02">
        <w:rPr>
          <w:rFonts w:ascii="Times New Roman" w:hAnsi="Times New Roman"/>
          <w:b/>
          <w:bCs/>
          <w:color w:val="000000"/>
          <w:sz w:val="24"/>
          <w:szCs w:val="24"/>
        </w:rPr>
        <w:t>Планируемые результаты воспитания детей в дошкольном возрасте</w:t>
      </w:r>
      <w:bookmarkEnd w:id="27"/>
    </w:p>
    <w:p w14:paraId="506D23FD" w14:textId="510C8BA7" w:rsidR="002551CB" w:rsidRPr="00184E68" w:rsidRDefault="002551CB" w:rsidP="002551CB">
      <w:pPr>
        <w:spacing w:line="276" w:lineRule="auto"/>
        <w:ind w:firstLine="708"/>
        <w:jc w:val="both"/>
        <w:rPr>
          <w:color w:val="000000"/>
        </w:rPr>
      </w:pPr>
      <w:r w:rsidRPr="00D52E02">
        <w:rPr>
          <w:color w:val="000000"/>
        </w:rPr>
        <w:t xml:space="preserve">В процессе воспитания к окончанию </w:t>
      </w:r>
      <w:r>
        <w:rPr>
          <w:color w:val="000000"/>
        </w:rPr>
        <w:t>дошкольного</w:t>
      </w:r>
      <w:r w:rsidRPr="00D52E02">
        <w:rPr>
          <w:color w:val="000000"/>
        </w:rPr>
        <w:t xml:space="preserve"> возраста (к</w:t>
      </w:r>
      <w:r w:rsidR="00BF10B0">
        <w:rPr>
          <w:color w:val="000000"/>
        </w:rPr>
        <w:t xml:space="preserve"> 8</w:t>
      </w:r>
      <w:r w:rsidRPr="00D52E02">
        <w:rPr>
          <w:color w:val="000000"/>
        </w:rPr>
        <w:t xml:space="preserve"> годам) </w:t>
      </w:r>
      <w:r w:rsidRPr="00184E68">
        <w:rPr>
          <w:color w:val="000000"/>
        </w:rPr>
        <w:t xml:space="preserve">предполагается достижение следующих результатов, основаны на целевых ориентирах (таблица </w:t>
      </w:r>
      <w:r w:rsidR="008C778D">
        <w:rPr>
          <w:color w:val="000000"/>
        </w:rPr>
        <w:t>1</w:t>
      </w:r>
      <w:r w:rsidRPr="00184E68">
        <w:rPr>
          <w:color w:val="000000"/>
        </w:rPr>
        <w:t>):</w:t>
      </w:r>
    </w:p>
    <w:p w14:paraId="060A78CE" w14:textId="6913A913" w:rsidR="002551CB" w:rsidRPr="00D52E02" w:rsidRDefault="002551CB" w:rsidP="002551CB">
      <w:pPr>
        <w:spacing w:line="276" w:lineRule="auto"/>
        <w:contextualSpacing/>
        <w:jc w:val="right"/>
        <w:rPr>
          <w:color w:val="000000"/>
        </w:rPr>
      </w:pPr>
      <w:r w:rsidRPr="00D52E02">
        <w:rPr>
          <w:color w:val="000000"/>
        </w:rPr>
        <w:t xml:space="preserve">Таблица </w:t>
      </w:r>
      <w:r w:rsidR="008C778D">
        <w:rPr>
          <w:color w:val="000000"/>
        </w:rPr>
        <w:t>1</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552"/>
        <w:gridCol w:w="3969"/>
        <w:gridCol w:w="4961"/>
      </w:tblGrid>
      <w:tr w:rsidR="002551CB" w:rsidRPr="004522EC" w14:paraId="09F4F99B" w14:textId="77777777" w:rsidTr="00E332E7">
        <w:tc>
          <w:tcPr>
            <w:tcW w:w="3510" w:type="dxa"/>
          </w:tcPr>
          <w:p w14:paraId="5AC92CC8" w14:textId="77777777" w:rsidR="002551CB" w:rsidRPr="004522EC" w:rsidRDefault="002551CB" w:rsidP="00E332E7">
            <w:pPr>
              <w:contextualSpacing/>
              <w:jc w:val="center"/>
              <w:rPr>
                <w:b/>
                <w:bCs/>
                <w:color w:val="000000"/>
                <w:sz w:val="20"/>
                <w:szCs w:val="20"/>
              </w:rPr>
            </w:pPr>
            <w:bookmarkStart w:id="28" w:name="_Hlk72080085"/>
            <w:r w:rsidRPr="004522EC">
              <w:rPr>
                <w:b/>
                <w:bCs/>
                <w:color w:val="000000"/>
                <w:sz w:val="20"/>
                <w:szCs w:val="20"/>
              </w:rPr>
              <w:t xml:space="preserve">Портрет </w:t>
            </w:r>
            <w:r>
              <w:rPr>
                <w:b/>
                <w:bCs/>
                <w:color w:val="000000"/>
                <w:sz w:val="20"/>
                <w:szCs w:val="20"/>
              </w:rPr>
              <w:br/>
            </w:r>
            <w:r w:rsidRPr="004522EC">
              <w:rPr>
                <w:b/>
                <w:bCs/>
                <w:color w:val="000000"/>
                <w:sz w:val="20"/>
                <w:szCs w:val="20"/>
              </w:rPr>
              <w:t>Гражданина России 2035 года</w:t>
            </w:r>
          </w:p>
          <w:p w14:paraId="72C7EC77" w14:textId="77777777" w:rsidR="002551CB" w:rsidRPr="004522EC" w:rsidRDefault="002551CB" w:rsidP="00E332E7">
            <w:pPr>
              <w:contextualSpacing/>
              <w:jc w:val="center"/>
              <w:rPr>
                <w:i/>
                <w:iCs/>
                <w:color w:val="000000"/>
                <w:sz w:val="20"/>
                <w:szCs w:val="20"/>
              </w:rPr>
            </w:pPr>
            <w:r w:rsidRPr="004522EC">
              <w:rPr>
                <w:i/>
                <w:iCs/>
                <w:color w:val="000000"/>
                <w:sz w:val="20"/>
                <w:szCs w:val="20"/>
              </w:rPr>
              <w:t>(общие характеристики)</w:t>
            </w:r>
          </w:p>
        </w:tc>
        <w:tc>
          <w:tcPr>
            <w:tcW w:w="2552" w:type="dxa"/>
          </w:tcPr>
          <w:p w14:paraId="7AC77C13" w14:textId="77777777" w:rsidR="002551CB" w:rsidRPr="004522EC" w:rsidRDefault="002551CB" w:rsidP="00E332E7">
            <w:pPr>
              <w:ind w:firstLine="33"/>
              <w:contextualSpacing/>
              <w:jc w:val="center"/>
              <w:rPr>
                <w:b/>
                <w:bCs/>
                <w:color w:val="000000"/>
                <w:sz w:val="20"/>
                <w:szCs w:val="20"/>
              </w:rPr>
            </w:pPr>
            <w:r w:rsidRPr="004522EC">
              <w:rPr>
                <w:b/>
                <w:color w:val="000000"/>
                <w:sz w:val="20"/>
                <w:szCs w:val="20"/>
              </w:rPr>
              <w:t>Базовые ценности воспитания</w:t>
            </w:r>
          </w:p>
        </w:tc>
        <w:tc>
          <w:tcPr>
            <w:tcW w:w="3969" w:type="dxa"/>
          </w:tcPr>
          <w:p w14:paraId="51EFE601" w14:textId="77777777" w:rsidR="002551CB" w:rsidRPr="004522EC" w:rsidRDefault="002551CB" w:rsidP="00E332E7">
            <w:pPr>
              <w:contextualSpacing/>
              <w:jc w:val="center"/>
              <w:rPr>
                <w:b/>
                <w:bCs/>
                <w:color w:val="000000"/>
                <w:sz w:val="20"/>
                <w:szCs w:val="20"/>
              </w:rPr>
            </w:pPr>
            <w:r w:rsidRPr="004522EC">
              <w:rPr>
                <w:b/>
                <w:bCs/>
                <w:color w:val="000000"/>
                <w:sz w:val="20"/>
                <w:szCs w:val="20"/>
              </w:rPr>
              <w:t>Портрет выпускника ДОО</w:t>
            </w:r>
          </w:p>
          <w:p w14:paraId="7B578D00" w14:textId="77777777" w:rsidR="002551CB" w:rsidRPr="004522EC" w:rsidRDefault="002551CB" w:rsidP="00E332E7">
            <w:pPr>
              <w:ind w:firstLine="33"/>
              <w:contextualSpacing/>
              <w:jc w:val="center"/>
              <w:rPr>
                <w:b/>
                <w:bCs/>
                <w:color w:val="000000"/>
                <w:sz w:val="20"/>
                <w:szCs w:val="20"/>
              </w:rPr>
            </w:pPr>
            <w:r w:rsidRPr="004522EC">
              <w:rPr>
                <w:i/>
                <w:iCs/>
                <w:color w:val="000000"/>
                <w:sz w:val="20"/>
                <w:szCs w:val="20"/>
              </w:rPr>
              <w:t xml:space="preserve"> (дескрипторы)</w:t>
            </w:r>
          </w:p>
        </w:tc>
        <w:tc>
          <w:tcPr>
            <w:tcW w:w="4961" w:type="dxa"/>
          </w:tcPr>
          <w:p w14:paraId="68C934A1" w14:textId="77777777" w:rsidR="002551CB" w:rsidRPr="004522EC" w:rsidRDefault="002551CB" w:rsidP="00E332E7">
            <w:pPr>
              <w:contextualSpacing/>
              <w:jc w:val="center"/>
              <w:rPr>
                <w:b/>
                <w:bCs/>
                <w:color w:val="000000"/>
                <w:sz w:val="20"/>
                <w:szCs w:val="20"/>
              </w:rPr>
            </w:pPr>
            <w:r w:rsidRPr="004522EC">
              <w:rPr>
                <w:b/>
                <w:bCs/>
                <w:color w:val="000000"/>
                <w:sz w:val="20"/>
                <w:szCs w:val="20"/>
              </w:rPr>
              <w:t xml:space="preserve">Планируемые результаты </w:t>
            </w:r>
          </w:p>
        </w:tc>
      </w:tr>
      <w:tr w:rsidR="002551CB" w:rsidRPr="004522EC" w14:paraId="59851F12" w14:textId="77777777" w:rsidTr="00E332E7">
        <w:trPr>
          <w:trHeight w:val="265"/>
        </w:trPr>
        <w:tc>
          <w:tcPr>
            <w:tcW w:w="3510" w:type="dxa"/>
          </w:tcPr>
          <w:p w14:paraId="16185F1E" w14:textId="77777777" w:rsidR="002551CB" w:rsidRPr="004522EC" w:rsidRDefault="002551CB" w:rsidP="00E332E7">
            <w:pPr>
              <w:numPr>
                <w:ilvl w:val="0"/>
                <w:numId w:val="6"/>
              </w:numPr>
              <w:ind w:left="0"/>
              <w:contextualSpacing/>
              <w:rPr>
                <w:b/>
                <w:bCs/>
                <w:color w:val="000000"/>
                <w:sz w:val="20"/>
                <w:szCs w:val="20"/>
              </w:rPr>
            </w:pPr>
            <w:r w:rsidRPr="004522EC">
              <w:rPr>
                <w:b/>
                <w:bCs/>
                <w:color w:val="000000"/>
                <w:sz w:val="20"/>
                <w:szCs w:val="20"/>
              </w:rPr>
              <w:t>1. Патриотизм</w:t>
            </w:r>
          </w:p>
          <w:p w14:paraId="4005B107" w14:textId="77777777" w:rsidR="002551CB" w:rsidRPr="004522EC" w:rsidRDefault="002551CB" w:rsidP="00E332E7">
            <w:pPr>
              <w:contextualSpacing/>
              <w:rPr>
                <w:color w:val="000000"/>
                <w:sz w:val="20"/>
                <w:szCs w:val="20"/>
              </w:rPr>
            </w:pPr>
            <w:r w:rsidRPr="004522EC">
              <w:rPr>
                <w:color w:val="000000"/>
                <w:sz w:val="20"/>
                <w:szCs w:val="20"/>
              </w:rPr>
              <w:t>Хранящий верность идеалам Отечества, гражданского общества, демократии, гуманизма, мира во всем мире. Действующий в интересах обеспечения безопасности и благополучия России, сохранения родной культуры, исторической памяти</w:t>
            </w:r>
            <w:r>
              <w:rPr>
                <w:color w:val="000000"/>
                <w:sz w:val="20"/>
                <w:szCs w:val="20"/>
              </w:rPr>
              <w:t xml:space="preserve"> </w:t>
            </w:r>
            <w:r w:rsidRPr="004522EC">
              <w:rPr>
                <w:color w:val="000000"/>
                <w:sz w:val="20"/>
                <w:szCs w:val="20"/>
              </w:rPr>
              <w:t xml:space="preserve">и преемственности на основе любви к Отечеству, малой родине, сопричастности к </w:t>
            </w:r>
            <w:r>
              <w:rPr>
                <w:color w:val="000000"/>
                <w:sz w:val="20"/>
                <w:szCs w:val="20"/>
              </w:rPr>
              <w:t>м</w:t>
            </w:r>
            <w:r w:rsidRPr="004522EC">
              <w:rPr>
                <w:color w:val="000000"/>
                <w:sz w:val="20"/>
                <w:szCs w:val="20"/>
              </w:rPr>
              <w:t xml:space="preserve">ногонациональному народу России, принятия традиционных духовно-нравственных ценностей человеческой жизни, семьи, человечества, уважения </w:t>
            </w:r>
            <w:r w:rsidRPr="004522EC">
              <w:rPr>
                <w:color w:val="000000"/>
                <w:sz w:val="20"/>
                <w:szCs w:val="20"/>
              </w:rPr>
              <w:br/>
              <w:t>к традиционным религиям России. Уважающий прошлое родной страны и устремлённый в будущее.</w:t>
            </w:r>
          </w:p>
        </w:tc>
        <w:tc>
          <w:tcPr>
            <w:tcW w:w="2552" w:type="dxa"/>
          </w:tcPr>
          <w:p w14:paraId="35653D0C" w14:textId="77777777" w:rsidR="002551CB" w:rsidRPr="004522EC" w:rsidRDefault="002551CB" w:rsidP="008D5763">
            <w:pPr>
              <w:pStyle w:val="a4"/>
              <w:numPr>
                <w:ilvl w:val="0"/>
                <w:numId w:val="14"/>
              </w:numPr>
              <w:rPr>
                <w:color w:val="000000"/>
              </w:rPr>
            </w:pPr>
            <w:r w:rsidRPr="004522EC">
              <w:rPr>
                <w:color w:val="000000"/>
              </w:rPr>
              <w:t>формирование у обучающихся чувства патриотизма</w:t>
            </w:r>
            <w:r w:rsidRPr="004522EC">
              <w:rPr>
                <w:color w:val="000000"/>
                <w:lang w:val="ru-RU"/>
              </w:rPr>
              <w:t>;</w:t>
            </w:r>
          </w:p>
          <w:p w14:paraId="07E3D798" w14:textId="77777777" w:rsidR="002551CB" w:rsidRPr="004522EC" w:rsidRDefault="002551CB" w:rsidP="008D5763">
            <w:pPr>
              <w:pStyle w:val="a4"/>
              <w:numPr>
                <w:ilvl w:val="0"/>
                <w:numId w:val="14"/>
              </w:numPr>
              <w:rPr>
                <w:color w:val="000000"/>
              </w:rPr>
            </w:pPr>
            <w:r w:rsidRPr="004522EC">
              <w:rPr>
                <w:color w:val="000000"/>
              </w:rPr>
              <w:t>формирование уважения к памяти защитников Отечества и подвигам Героев Отечества</w:t>
            </w:r>
            <w:r w:rsidRPr="004522EC">
              <w:rPr>
                <w:color w:val="000000"/>
                <w:lang w:val="ru-RU"/>
              </w:rPr>
              <w:t>;</w:t>
            </w:r>
          </w:p>
          <w:p w14:paraId="4AD29AB7" w14:textId="77777777" w:rsidR="002551CB" w:rsidRPr="004522EC" w:rsidRDefault="002551CB" w:rsidP="008D5763">
            <w:pPr>
              <w:pStyle w:val="a4"/>
              <w:numPr>
                <w:ilvl w:val="0"/>
                <w:numId w:val="14"/>
              </w:numPr>
              <w:rPr>
                <w:color w:val="000000"/>
              </w:rPr>
            </w:pPr>
            <w:r w:rsidRPr="004522EC">
              <w:rPr>
                <w:color w:val="000000"/>
              </w:rPr>
              <w:t>формирование бережного отношения к культурному наследию и традициям многонационального народа Российской Федерации</w:t>
            </w:r>
            <w:r w:rsidRPr="004522EC">
              <w:rPr>
                <w:color w:val="000000"/>
                <w:lang w:val="ru-RU"/>
              </w:rPr>
              <w:t>.</w:t>
            </w:r>
          </w:p>
        </w:tc>
        <w:tc>
          <w:tcPr>
            <w:tcW w:w="3969" w:type="dxa"/>
          </w:tcPr>
          <w:p w14:paraId="0C8636AD" w14:textId="77777777" w:rsidR="002551CB" w:rsidRPr="004522EC" w:rsidRDefault="002551CB" w:rsidP="00E332E7">
            <w:pPr>
              <w:pStyle w:val="11"/>
              <w:shd w:val="clear" w:color="auto" w:fill="FFFFFF"/>
              <w:spacing w:before="0" w:beforeAutospacing="0" w:after="0" w:afterAutospacing="0"/>
              <w:contextualSpacing/>
              <w:rPr>
                <w:color w:val="000000"/>
                <w:sz w:val="20"/>
                <w:szCs w:val="20"/>
              </w:rPr>
            </w:pPr>
            <w:r w:rsidRPr="004522EC">
              <w:rPr>
                <w:color w:val="000000"/>
                <w:sz w:val="20"/>
                <w:szCs w:val="20"/>
              </w:rPr>
              <w:t>1.1. Любящий свою семью, принимающий ее ценности и поддерживающий традиции.</w:t>
            </w:r>
            <w:r w:rsidRPr="004522EC">
              <w:rPr>
                <w:color w:val="000000"/>
                <w:sz w:val="20"/>
                <w:szCs w:val="20"/>
              </w:rPr>
              <w:br/>
              <w:t>1.2. Любящий свою малую Родину и имеющий представление о России в мире, испытывающий симпатии и уважение к людям разных национальностей.</w:t>
            </w:r>
            <w:r w:rsidRPr="004522EC">
              <w:rPr>
                <w:color w:val="000000"/>
                <w:sz w:val="20"/>
                <w:szCs w:val="20"/>
              </w:rPr>
              <w:br/>
              <w:t xml:space="preserve">1.3. Эмоционально и уважительно реагирующий на государственные символы; демонстрирующий интерес и уважение </w:t>
            </w:r>
            <w:r w:rsidRPr="004522EC">
              <w:rPr>
                <w:color w:val="000000"/>
                <w:sz w:val="20"/>
                <w:szCs w:val="20"/>
              </w:rPr>
              <w:br/>
              <w:t xml:space="preserve">к государственным праздникам </w:t>
            </w:r>
            <w:r w:rsidRPr="004522EC">
              <w:rPr>
                <w:color w:val="000000"/>
                <w:sz w:val="20"/>
                <w:szCs w:val="20"/>
              </w:rPr>
              <w:br/>
              <w:t>и важнейшим событиям в жизни России, места, в котором он живет.</w:t>
            </w:r>
          </w:p>
          <w:p w14:paraId="13EC364F" w14:textId="77777777" w:rsidR="002551CB" w:rsidRPr="004522EC" w:rsidRDefault="002551CB" w:rsidP="00E332E7">
            <w:pPr>
              <w:pStyle w:val="a4"/>
              <w:ind w:left="0"/>
              <w:rPr>
                <w:color w:val="000000"/>
                <w:lang w:val="ru-RU"/>
              </w:rPr>
            </w:pPr>
            <w:r w:rsidRPr="004522EC">
              <w:rPr>
                <w:color w:val="000000"/>
                <w:lang w:val="ru-RU"/>
              </w:rPr>
              <w:t>1.4. Проявляющий желание участвовать в делах семьи, группы детского сада, своей малой Родины (города, села).</w:t>
            </w:r>
          </w:p>
          <w:p w14:paraId="67EC35A9" w14:textId="77777777" w:rsidR="002551CB" w:rsidRPr="004522EC" w:rsidRDefault="002551CB" w:rsidP="00E332E7">
            <w:pPr>
              <w:pStyle w:val="a4"/>
              <w:ind w:left="0"/>
              <w:rPr>
                <w:color w:val="000000"/>
                <w:lang w:val="ru-RU"/>
              </w:rPr>
            </w:pPr>
          </w:p>
        </w:tc>
        <w:tc>
          <w:tcPr>
            <w:tcW w:w="4961" w:type="dxa"/>
          </w:tcPr>
          <w:p w14:paraId="6BD380BD" w14:textId="77777777" w:rsidR="002551CB" w:rsidRPr="004522EC" w:rsidRDefault="002551CB" w:rsidP="008D5763">
            <w:pPr>
              <w:pStyle w:val="11"/>
              <w:numPr>
                <w:ilvl w:val="0"/>
                <w:numId w:val="15"/>
              </w:numPr>
              <w:spacing w:before="0" w:beforeAutospacing="0" w:after="0" w:afterAutospacing="0"/>
              <w:rPr>
                <w:rFonts w:eastAsia="ZapfDingbats"/>
                <w:color w:val="000000"/>
                <w:sz w:val="20"/>
                <w:szCs w:val="20"/>
              </w:rPr>
            </w:pPr>
            <w:r w:rsidRPr="004522EC">
              <w:rPr>
                <w:rFonts w:eastAsia="ZapfDingbats"/>
                <w:color w:val="000000"/>
                <w:sz w:val="20"/>
                <w:szCs w:val="20"/>
              </w:rPr>
              <w:t>имеет представления о семейных ценностях, семейных традициях, бережном отношение к ним;</w:t>
            </w:r>
          </w:p>
          <w:p w14:paraId="2BFEC587" w14:textId="77777777" w:rsidR="002551CB" w:rsidRPr="004522EC" w:rsidRDefault="002551CB" w:rsidP="008D5763">
            <w:pPr>
              <w:pStyle w:val="11"/>
              <w:numPr>
                <w:ilvl w:val="0"/>
                <w:numId w:val="15"/>
              </w:numPr>
              <w:spacing w:before="0" w:beforeAutospacing="0" w:after="0" w:afterAutospacing="0"/>
              <w:rPr>
                <w:color w:val="000000"/>
                <w:sz w:val="20"/>
                <w:szCs w:val="20"/>
              </w:rPr>
            </w:pPr>
            <w:r w:rsidRPr="004522EC">
              <w:rPr>
                <w:color w:val="000000"/>
                <w:sz w:val="20"/>
                <w:szCs w:val="20"/>
              </w:rPr>
              <w:t>проявляет нравственные чувства, эмоционально-ценностное отношение к семье;</w:t>
            </w:r>
          </w:p>
          <w:p w14:paraId="67EC910D" w14:textId="77777777" w:rsidR="002551CB" w:rsidRPr="004522EC" w:rsidRDefault="002551CB" w:rsidP="008D5763">
            <w:pPr>
              <w:pStyle w:val="11"/>
              <w:numPr>
                <w:ilvl w:val="0"/>
                <w:numId w:val="15"/>
              </w:numPr>
              <w:spacing w:before="0" w:beforeAutospacing="0" w:after="0" w:afterAutospacing="0"/>
              <w:rPr>
                <w:color w:val="000000"/>
                <w:sz w:val="20"/>
                <w:szCs w:val="20"/>
              </w:rPr>
            </w:pPr>
            <w:r w:rsidRPr="004522EC">
              <w:rPr>
                <w:color w:val="000000"/>
                <w:sz w:val="20"/>
                <w:szCs w:val="20"/>
              </w:rPr>
              <w:t>проявляет ценностное отношение к прошлому и будущему – своему, своей семьи, своей страны;</w:t>
            </w:r>
          </w:p>
          <w:p w14:paraId="798584B9" w14:textId="77777777" w:rsidR="002551CB" w:rsidRPr="004522EC" w:rsidRDefault="002551CB" w:rsidP="008D5763">
            <w:pPr>
              <w:pStyle w:val="a4"/>
              <w:numPr>
                <w:ilvl w:val="0"/>
                <w:numId w:val="15"/>
              </w:numPr>
              <w:rPr>
                <w:color w:val="000000"/>
              </w:rPr>
            </w:pPr>
            <w:r w:rsidRPr="004522EC">
              <w:rPr>
                <w:color w:val="000000"/>
              </w:rPr>
              <w:t>проявляет уважительное отношение к родителям, к старшим, заботливое отношение к младшим;</w:t>
            </w:r>
          </w:p>
          <w:p w14:paraId="1241A7B8" w14:textId="77777777" w:rsidR="002551CB" w:rsidRPr="004522EC" w:rsidRDefault="002551CB" w:rsidP="008D5763">
            <w:pPr>
              <w:pStyle w:val="a4"/>
              <w:numPr>
                <w:ilvl w:val="0"/>
                <w:numId w:val="15"/>
              </w:numPr>
              <w:rPr>
                <w:color w:val="000000"/>
              </w:rPr>
            </w:pPr>
            <w:r w:rsidRPr="004522EC">
              <w:rPr>
                <w:color w:val="000000"/>
              </w:rPr>
              <w:t>имеет первичные представления о гражданских ценностях, ценностях истории, основанных на национальных традициях, связи поколений, уважении к героям России;</w:t>
            </w:r>
          </w:p>
          <w:p w14:paraId="7BCBF0B7" w14:textId="77777777" w:rsidR="002551CB" w:rsidRPr="004522EC" w:rsidRDefault="002551CB" w:rsidP="008D5763">
            <w:pPr>
              <w:pStyle w:val="a4"/>
              <w:numPr>
                <w:ilvl w:val="0"/>
                <w:numId w:val="15"/>
              </w:numPr>
              <w:rPr>
                <w:color w:val="000000"/>
              </w:rPr>
            </w:pPr>
            <w:r w:rsidRPr="004522EC">
              <w:rPr>
                <w:color w:val="000000"/>
              </w:rPr>
              <w:t xml:space="preserve">знает символы государства – Флаг, Герб Российской Федерации и символику субъекта Российской Федерации, в которой </w:t>
            </w:r>
            <w:r>
              <w:rPr>
                <w:color w:val="000000"/>
                <w:lang w:val="ru-RU"/>
              </w:rPr>
              <w:t>живет</w:t>
            </w:r>
            <w:r w:rsidRPr="004522EC">
              <w:rPr>
                <w:color w:val="000000"/>
              </w:rPr>
              <w:t>;</w:t>
            </w:r>
          </w:p>
          <w:p w14:paraId="59DEA97F" w14:textId="77777777" w:rsidR="002551CB" w:rsidRPr="004522EC" w:rsidRDefault="002551CB" w:rsidP="008D5763">
            <w:pPr>
              <w:pStyle w:val="a4"/>
              <w:numPr>
                <w:ilvl w:val="0"/>
                <w:numId w:val="15"/>
              </w:numPr>
              <w:rPr>
                <w:color w:val="000000"/>
              </w:rPr>
            </w:pPr>
            <w:r w:rsidRPr="004522EC">
              <w:rPr>
                <w:color w:val="000000"/>
              </w:rPr>
              <w:t>проявляет высшие нравственные чувства: патриотизм, уважение к правам и обязанностям человека;</w:t>
            </w:r>
          </w:p>
          <w:p w14:paraId="4E194148" w14:textId="77777777" w:rsidR="002551CB" w:rsidRPr="004522EC" w:rsidRDefault="002551CB" w:rsidP="008D5763">
            <w:pPr>
              <w:pStyle w:val="a4"/>
              <w:numPr>
                <w:ilvl w:val="0"/>
                <w:numId w:val="15"/>
              </w:numPr>
              <w:rPr>
                <w:color w:val="000000"/>
              </w:rPr>
            </w:pPr>
            <w:r w:rsidRPr="004522EC">
              <w:rPr>
                <w:color w:val="000000"/>
              </w:rPr>
              <w:t>имеет начальные представления о правах и обязанностях человека, гражданина, семьянина, товарища;</w:t>
            </w:r>
          </w:p>
          <w:p w14:paraId="39EA4052" w14:textId="77777777" w:rsidR="002551CB" w:rsidRPr="004522EC" w:rsidRDefault="002551CB" w:rsidP="008D5763">
            <w:pPr>
              <w:pStyle w:val="a4"/>
              <w:numPr>
                <w:ilvl w:val="0"/>
                <w:numId w:val="15"/>
              </w:numPr>
              <w:rPr>
                <w:color w:val="000000"/>
              </w:rPr>
            </w:pPr>
            <w:r w:rsidRPr="004522EC">
              <w:rPr>
                <w:color w:val="000000"/>
              </w:rPr>
              <w:t>проявляет познавательный интерес и уважение к важнейшим событиям истории России и ее народов, к героям России;</w:t>
            </w:r>
          </w:p>
          <w:p w14:paraId="6AB26978" w14:textId="77777777" w:rsidR="002551CB" w:rsidRPr="004522EC" w:rsidRDefault="002551CB" w:rsidP="008D5763">
            <w:pPr>
              <w:pStyle w:val="11"/>
              <w:numPr>
                <w:ilvl w:val="0"/>
                <w:numId w:val="15"/>
              </w:numPr>
              <w:shd w:val="clear" w:color="auto" w:fill="FFFFFF"/>
              <w:spacing w:before="0" w:beforeAutospacing="0" w:after="0" w:afterAutospacing="0"/>
              <w:contextualSpacing/>
              <w:rPr>
                <w:color w:val="000000"/>
                <w:sz w:val="20"/>
                <w:szCs w:val="20"/>
              </w:rPr>
            </w:pPr>
            <w:r w:rsidRPr="004522EC">
              <w:rPr>
                <w:color w:val="000000"/>
                <w:sz w:val="20"/>
                <w:szCs w:val="20"/>
              </w:rPr>
              <w:t xml:space="preserve">проявляет интерес к государственным праздникам и имеет желание участвовать в праздниках и их организации в </w:t>
            </w:r>
            <w:r>
              <w:rPr>
                <w:color w:val="000000"/>
                <w:sz w:val="20"/>
                <w:szCs w:val="20"/>
              </w:rPr>
              <w:t>Д</w:t>
            </w:r>
            <w:r w:rsidRPr="004522EC">
              <w:rPr>
                <w:color w:val="000000"/>
                <w:sz w:val="20"/>
                <w:szCs w:val="20"/>
              </w:rPr>
              <w:t>ОО.</w:t>
            </w:r>
          </w:p>
        </w:tc>
      </w:tr>
      <w:tr w:rsidR="002551CB" w:rsidRPr="004522EC" w14:paraId="74A28623" w14:textId="77777777" w:rsidTr="00E332E7">
        <w:tc>
          <w:tcPr>
            <w:tcW w:w="3510" w:type="dxa"/>
          </w:tcPr>
          <w:p w14:paraId="6305E6C1" w14:textId="77777777" w:rsidR="002551CB" w:rsidRPr="004522EC" w:rsidRDefault="002551CB" w:rsidP="00E332E7">
            <w:pPr>
              <w:contextualSpacing/>
              <w:rPr>
                <w:color w:val="000000"/>
                <w:sz w:val="20"/>
                <w:szCs w:val="20"/>
              </w:rPr>
            </w:pPr>
            <w:r w:rsidRPr="004522EC">
              <w:rPr>
                <w:color w:val="000000"/>
                <w:sz w:val="20"/>
                <w:szCs w:val="20"/>
              </w:rPr>
              <w:t xml:space="preserve">2. </w:t>
            </w:r>
            <w:r w:rsidRPr="004522EC">
              <w:rPr>
                <w:b/>
                <w:bCs/>
                <w:color w:val="000000"/>
                <w:sz w:val="20"/>
                <w:szCs w:val="20"/>
              </w:rPr>
              <w:t>Гражданская позиция и правосознание</w:t>
            </w:r>
          </w:p>
          <w:p w14:paraId="7472658F" w14:textId="77777777" w:rsidR="002551CB" w:rsidRPr="004522EC" w:rsidRDefault="002551CB" w:rsidP="00E332E7">
            <w:pPr>
              <w:contextualSpacing/>
              <w:rPr>
                <w:color w:val="000000"/>
                <w:sz w:val="20"/>
                <w:szCs w:val="20"/>
              </w:rPr>
            </w:pPr>
            <w:r w:rsidRPr="004522EC">
              <w:rPr>
                <w:color w:val="000000"/>
                <w:sz w:val="20"/>
                <w:szCs w:val="20"/>
              </w:rPr>
              <w:t xml:space="preserve">Активно и сознательно принимающий участие в достижении национальных </w:t>
            </w:r>
            <w:r w:rsidRPr="004522EC">
              <w:rPr>
                <w:color w:val="000000"/>
                <w:sz w:val="20"/>
                <w:szCs w:val="20"/>
              </w:rPr>
              <w:lastRenderedPageBreak/>
              <w:t xml:space="preserve">целей развития России в различных сферах социальной жизни и экономики, участвующий в деятельности общественных объединениях, волонтёрских </w:t>
            </w:r>
            <w:r w:rsidRPr="004522EC">
              <w:rPr>
                <w:color w:val="000000"/>
                <w:sz w:val="20"/>
                <w:szCs w:val="20"/>
              </w:rPr>
              <w:br/>
              <w:t xml:space="preserve">и благотворительных проектах. Принимающий и учитывающий </w:t>
            </w:r>
            <w:r w:rsidRPr="004522EC">
              <w:rPr>
                <w:color w:val="000000"/>
                <w:sz w:val="20"/>
                <w:szCs w:val="20"/>
              </w:rPr>
              <w:br/>
              <w:t xml:space="preserve">в своих действиях ценность </w:t>
            </w:r>
            <w:r w:rsidRPr="004522EC">
              <w:rPr>
                <w:color w:val="000000"/>
                <w:sz w:val="20"/>
                <w:szCs w:val="20"/>
              </w:rPr>
              <w:br/>
              <w:t>и неповторимость, права и свободы других людей на основе развитого правосознания.</w:t>
            </w:r>
          </w:p>
        </w:tc>
        <w:tc>
          <w:tcPr>
            <w:tcW w:w="2552" w:type="dxa"/>
          </w:tcPr>
          <w:p w14:paraId="63AF0AEB" w14:textId="77777777" w:rsidR="002551CB" w:rsidRPr="004522EC" w:rsidRDefault="002551CB" w:rsidP="008D5763">
            <w:pPr>
              <w:pStyle w:val="a4"/>
              <w:numPr>
                <w:ilvl w:val="0"/>
                <w:numId w:val="16"/>
              </w:numPr>
              <w:ind w:left="318"/>
              <w:rPr>
                <w:color w:val="000000"/>
              </w:rPr>
            </w:pPr>
            <w:r w:rsidRPr="004522EC">
              <w:rPr>
                <w:color w:val="000000"/>
              </w:rPr>
              <w:lastRenderedPageBreak/>
              <w:t>формирование гражданственности</w:t>
            </w:r>
            <w:r w:rsidRPr="004522EC">
              <w:rPr>
                <w:color w:val="000000"/>
                <w:lang w:val="ru-RU"/>
              </w:rPr>
              <w:t>;</w:t>
            </w:r>
          </w:p>
          <w:p w14:paraId="4D42CFD5" w14:textId="77777777" w:rsidR="002551CB" w:rsidRPr="004522EC" w:rsidRDefault="002551CB" w:rsidP="008D5763">
            <w:pPr>
              <w:pStyle w:val="a4"/>
              <w:numPr>
                <w:ilvl w:val="0"/>
                <w:numId w:val="16"/>
              </w:numPr>
              <w:ind w:left="318"/>
              <w:rPr>
                <w:color w:val="000000"/>
              </w:rPr>
            </w:pPr>
            <w:r w:rsidRPr="004522EC">
              <w:rPr>
                <w:color w:val="000000"/>
              </w:rPr>
              <w:lastRenderedPageBreak/>
              <w:t>формирование уважения к закону и правопорядку</w:t>
            </w:r>
            <w:r w:rsidRPr="004522EC">
              <w:rPr>
                <w:color w:val="000000"/>
                <w:lang w:val="ru-RU"/>
              </w:rPr>
              <w:t>;</w:t>
            </w:r>
          </w:p>
          <w:p w14:paraId="172BFEE4" w14:textId="77777777" w:rsidR="002551CB" w:rsidRPr="004522EC" w:rsidRDefault="002551CB" w:rsidP="008D5763">
            <w:pPr>
              <w:pStyle w:val="a4"/>
              <w:numPr>
                <w:ilvl w:val="0"/>
                <w:numId w:val="16"/>
              </w:numPr>
              <w:ind w:left="318"/>
              <w:rPr>
                <w:color w:val="000000"/>
              </w:rPr>
            </w:pPr>
            <w:r w:rsidRPr="004522EC">
              <w:rPr>
                <w:color w:val="000000"/>
              </w:rPr>
              <w:t>формирование взаимного уважения</w:t>
            </w:r>
            <w:r w:rsidRPr="004522EC">
              <w:rPr>
                <w:color w:val="000000"/>
                <w:lang w:val="ru-RU"/>
              </w:rPr>
              <w:t>.</w:t>
            </w:r>
          </w:p>
        </w:tc>
        <w:tc>
          <w:tcPr>
            <w:tcW w:w="3969" w:type="dxa"/>
          </w:tcPr>
          <w:p w14:paraId="0DDE2282" w14:textId="77777777" w:rsidR="002551CB" w:rsidRPr="004522EC" w:rsidRDefault="002551CB" w:rsidP="00E332E7">
            <w:pPr>
              <w:pStyle w:val="a4"/>
              <w:ind w:left="0"/>
              <w:rPr>
                <w:color w:val="000000"/>
                <w:lang w:val="ru-RU"/>
              </w:rPr>
            </w:pPr>
            <w:r w:rsidRPr="004522EC">
              <w:rPr>
                <w:color w:val="000000"/>
                <w:lang w:val="ru-RU"/>
              </w:rPr>
              <w:lastRenderedPageBreak/>
              <w:t>2.1. Уважающий этнокультурные, религиозные особенности других людей (сверстников, взрослых).</w:t>
            </w:r>
          </w:p>
          <w:p w14:paraId="1DDE991D" w14:textId="77777777" w:rsidR="002551CB" w:rsidRPr="004522EC" w:rsidRDefault="002551CB" w:rsidP="00E332E7">
            <w:pPr>
              <w:pStyle w:val="a4"/>
              <w:ind w:left="0"/>
              <w:rPr>
                <w:color w:val="000000"/>
                <w:lang w:val="ru-RU"/>
              </w:rPr>
            </w:pPr>
            <w:r w:rsidRPr="004522EC">
              <w:rPr>
                <w:color w:val="000000"/>
                <w:lang w:val="ru-RU"/>
              </w:rPr>
              <w:lastRenderedPageBreak/>
              <w:t>2.2. Принимающий ценность человеческой жизни и неповторимость прав и свобод других людей.</w:t>
            </w:r>
          </w:p>
          <w:p w14:paraId="7FA4B6BD" w14:textId="77777777" w:rsidR="002551CB" w:rsidRPr="004522EC" w:rsidRDefault="002551CB" w:rsidP="00E332E7">
            <w:pPr>
              <w:pStyle w:val="a4"/>
              <w:ind w:left="0"/>
              <w:rPr>
                <w:color w:val="000000"/>
                <w:lang w:val="ru-RU"/>
              </w:rPr>
            </w:pPr>
            <w:r w:rsidRPr="004522EC">
              <w:rPr>
                <w:color w:val="000000"/>
                <w:lang w:val="ru-RU"/>
              </w:rPr>
              <w:t xml:space="preserve">2.3. Доброжелательный по отношению к другим людям, включая людей с ОВЗ, эмоционально отзывчивый, проявляющий понимание и сопереживание, готовый оказать посильную помощь нуждающимся </w:t>
            </w:r>
            <w:r w:rsidRPr="004522EC">
              <w:rPr>
                <w:color w:val="000000"/>
                <w:lang w:val="ru-RU"/>
              </w:rPr>
              <w:br/>
              <w:t>в ней сверстникам и взрослым.</w:t>
            </w:r>
          </w:p>
          <w:p w14:paraId="6D035C41" w14:textId="77777777" w:rsidR="002551CB" w:rsidRPr="004522EC" w:rsidRDefault="002551CB" w:rsidP="00E332E7">
            <w:pPr>
              <w:ind w:firstLine="33"/>
              <w:contextualSpacing/>
              <w:rPr>
                <w:color w:val="000000"/>
                <w:sz w:val="20"/>
                <w:szCs w:val="20"/>
              </w:rPr>
            </w:pPr>
            <w:r w:rsidRPr="004522EC">
              <w:rPr>
                <w:color w:val="000000"/>
                <w:sz w:val="20"/>
                <w:szCs w:val="20"/>
              </w:rPr>
              <w:t>2.4. Знающий и понимающий основы правовых норм, регулирующих отношения между людьми.</w:t>
            </w:r>
          </w:p>
          <w:p w14:paraId="34F72386" w14:textId="77777777" w:rsidR="002551CB" w:rsidRPr="004522EC" w:rsidRDefault="002551CB" w:rsidP="00E332E7">
            <w:pPr>
              <w:contextualSpacing/>
              <w:rPr>
                <w:color w:val="000000"/>
                <w:sz w:val="20"/>
                <w:szCs w:val="20"/>
              </w:rPr>
            </w:pPr>
            <w:r w:rsidRPr="004522EC">
              <w:rPr>
                <w:color w:val="000000"/>
                <w:sz w:val="20"/>
                <w:szCs w:val="20"/>
              </w:rPr>
              <w:t>2.5. Способный к оценке своих действий и высказываний, оценке их влияния на других людей.</w:t>
            </w:r>
          </w:p>
          <w:p w14:paraId="081A938A" w14:textId="77777777" w:rsidR="002551CB" w:rsidRPr="004522EC" w:rsidRDefault="002551CB" w:rsidP="00E332E7">
            <w:pPr>
              <w:pStyle w:val="a4"/>
              <w:ind w:left="0"/>
              <w:rPr>
                <w:color w:val="000000"/>
                <w:lang w:val="ru-RU"/>
              </w:rPr>
            </w:pPr>
            <w:r w:rsidRPr="004522EC">
              <w:rPr>
                <w:color w:val="000000"/>
                <w:lang w:val="ru-RU"/>
              </w:rPr>
              <w:t>2.6. Осознающий и принимающий элементы гендерной идентичности, психологических и поведенческих особенностей человека определенного пола, включая типичное ролевое поведение.</w:t>
            </w:r>
          </w:p>
          <w:p w14:paraId="7E9AD006" w14:textId="77777777" w:rsidR="002551CB" w:rsidRPr="004522EC" w:rsidRDefault="002551CB" w:rsidP="00E332E7">
            <w:pPr>
              <w:pStyle w:val="a4"/>
              <w:ind w:left="0"/>
              <w:rPr>
                <w:color w:val="000000"/>
                <w:lang w:val="ru-RU"/>
              </w:rPr>
            </w:pPr>
            <w:r w:rsidRPr="004522EC">
              <w:rPr>
                <w:color w:val="000000"/>
                <w:lang w:val="ru-RU"/>
              </w:rPr>
              <w:t>2.7. Проявляющих</w:t>
            </w:r>
            <w:r w:rsidRPr="004522EC">
              <w:rPr>
                <w:color w:val="000000"/>
              </w:rPr>
              <w:t xml:space="preserve"> </w:t>
            </w:r>
            <w:r w:rsidRPr="004522EC">
              <w:rPr>
                <w:color w:val="000000"/>
                <w:lang w:val="ru-RU"/>
              </w:rPr>
              <w:t>чувства</w:t>
            </w:r>
            <w:r w:rsidRPr="004522EC">
              <w:rPr>
                <w:color w:val="000000"/>
              </w:rPr>
              <w:t xml:space="preserve"> принятия по отношению к самому себе, чувства собственных прав и границ, готовности постоять за себя и ценить свои собственные интересы.</w:t>
            </w:r>
          </w:p>
        </w:tc>
        <w:tc>
          <w:tcPr>
            <w:tcW w:w="4961" w:type="dxa"/>
          </w:tcPr>
          <w:p w14:paraId="142B6D8B" w14:textId="77777777" w:rsidR="002551CB" w:rsidRPr="004522EC" w:rsidRDefault="002551CB" w:rsidP="008D5763">
            <w:pPr>
              <w:pStyle w:val="11"/>
              <w:numPr>
                <w:ilvl w:val="0"/>
                <w:numId w:val="17"/>
              </w:numPr>
              <w:spacing w:before="0" w:beforeAutospacing="0" w:after="0" w:afterAutospacing="0"/>
              <w:rPr>
                <w:b/>
                <w:i/>
                <w:color w:val="000000"/>
                <w:sz w:val="20"/>
                <w:szCs w:val="20"/>
              </w:rPr>
            </w:pPr>
            <w:r w:rsidRPr="004522EC">
              <w:rPr>
                <w:color w:val="000000"/>
                <w:sz w:val="20"/>
                <w:szCs w:val="20"/>
              </w:rPr>
              <w:lastRenderedPageBreak/>
              <w:t>имеет представления об этических нормах взаимоотношений между людьми разных этносов, носителями разных убеждений, представителями различных культур;</w:t>
            </w:r>
          </w:p>
          <w:p w14:paraId="61162E9B" w14:textId="77777777" w:rsidR="002551CB" w:rsidRPr="004522EC" w:rsidRDefault="002551CB" w:rsidP="008D5763">
            <w:pPr>
              <w:pStyle w:val="11"/>
              <w:numPr>
                <w:ilvl w:val="0"/>
                <w:numId w:val="17"/>
              </w:numPr>
              <w:spacing w:before="0" w:beforeAutospacing="0" w:after="0" w:afterAutospacing="0"/>
              <w:rPr>
                <w:color w:val="000000"/>
                <w:sz w:val="20"/>
                <w:szCs w:val="20"/>
              </w:rPr>
            </w:pPr>
            <w:r w:rsidRPr="004522EC">
              <w:rPr>
                <w:color w:val="000000"/>
                <w:sz w:val="20"/>
                <w:szCs w:val="20"/>
              </w:rPr>
              <w:lastRenderedPageBreak/>
              <w:t xml:space="preserve">имеет первичные представления </w:t>
            </w:r>
            <w:r w:rsidRPr="004522EC">
              <w:rPr>
                <w:color w:val="000000"/>
                <w:sz w:val="20"/>
                <w:szCs w:val="20"/>
              </w:rPr>
              <w:br/>
              <w:t xml:space="preserve">о многонациональности России, фольклоре </w:t>
            </w:r>
            <w:r>
              <w:rPr>
                <w:color w:val="000000"/>
                <w:sz w:val="20"/>
                <w:szCs w:val="20"/>
              </w:rPr>
              <w:t xml:space="preserve">и </w:t>
            </w:r>
            <w:r w:rsidRPr="004522EC">
              <w:rPr>
                <w:color w:val="000000"/>
                <w:sz w:val="20"/>
                <w:szCs w:val="20"/>
              </w:rPr>
              <w:t>этнокультурных традициях народов России;</w:t>
            </w:r>
          </w:p>
          <w:p w14:paraId="2B06EA98" w14:textId="77777777" w:rsidR="002551CB" w:rsidRPr="004522EC" w:rsidRDefault="002551CB" w:rsidP="008D5763">
            <w:pPr>
              <w:pStyle w:val="11"/>
              <w:numPr>
                <w:ilvl w:val="0"/>
                <w:numId w:val="17"/>
              </w:numPr>
              <w:spacing w:before="0" w:beforeAutospacing="0" w:after="0" w:afterAutospacing="0"/>
              <w:rPr>
                <w:color w:val="000000"/>
                <w:sz w:val="20"/>
                <w:szCs w:val="20"/>
              </w:rPr>
            </w:pPr>
            <w:r w:rsidRPr="004522EC">
              <w:rPr>
                <w:rFonts w:eastAsia="ZapfDingbats"/>
                <w:color w:val="000000"/>
                <w:sz w:val="20"/>
                <w:szCs w:val="20"/>
              </w:rPr>
              <w:t>понимает, что все люди имеют равные права и могут выступать за них;</w:t>
            </w:r>
          </w:p>
          <w:p w14:paraId="43628D7B" w14:textId="77777777" w:rsidR="002551CB" w:rsidRPr="004522EC" w:rsidRDefault="002551CB" w:rsidP="008D5763">
            <w:pPr>
              <w:pStyle w:val="11"/>
              <w:numPr>
                <w:ilvl w:val="0"/>
                <w:numId w:val="17"/>
              </w:numPr>
              <w:spacing w:before="0" w:beforeAutospacing="0" w:after="0" w:afterAutospacing="0"/>
              <w:rPr>
                <w:color w:val="000000"/>
                <w:sz w:val="20"/>
                <w:szCs w:val="20"/>
              </w:rPr>
            </w:pPr>
            <w:r w:rsidRPr="004522EC">
              <w:rPr>
                <w:rFonts w:eastAsia="ZapfDingbats"/>
                <w:color w:val="000000"/>
                <w:sz w:val="20"/>
                <w:szCs w:val="20"/>
              </w:rPr>
              <w:t>имеет представление о чувстве собственного достоинства, самоуважении.</w:t>
            </w:r>
          </w:p>
          <w:p w14:paraId="36DA6D5E" w14:textId="77777777" w:rsidR="002551CB" w:rsidRPr="004522EC" w:rsidRDefault="002551CB" w:rsidP="00E332E7">
            <w:pPr>
              <w:pStyle w:val="a4"/>
              <w:ind w:left="0"/>
              <w:rPr>
                <w:color w:val="000000"/>
                <w:lang w:val="ru-RU"/>
              </w:rPr>
            </w:pPr>
          </w:p>
        </w:tc>
      </w:tr>
      <w:tr w:rsidR="002551CB" w:rsidRPr="004522EC" w14:paraId="1C4029CB" w14:textId="77777777" w:rsidTr="00E332E7">
        <w:tc>
          <w:tcPr>
            <w:tcW w:w="3510" w:type="dxa"/>
          </w:tcPr>
          <w:p w14:paraId="1A00E880" w14:textId="77777777" w:rsidR="002551CB" w:rsidRPr="004522EC" w:rsidRDefault="002551CB" w:rsidP="00E332E7">
            <w:pPr>
              <w:contextualSpacing/>
              <w:rPr>
                <w:b/>
                <w:bCs/>
                <w:color w:val="000000"/>
                <w:sz w:val="20"/>
                <w:szCs w:val="20"/>
              </w:rPr>
            </w:pPr>
            <w:r w:rsidRPr="004522EC">
              <w:rPr>
                <w:b/>
                <w:bCs/>
                <w:color w:val="000000"/>
                <w:sz w:val="20"/>
                <w:szCs w:val="20"/>
              </w:rPr>
              <w:lastRenderedPageBreak/>
              <w:t>3. Социальная направленность и зрелость</w:t>
            </w:r>
          </w:p>
          <w:p w14:paraId="2FE42CAD" w14:textId="77777777" w:rsidR="002551CB" w:rsidRPr="004522EC" w:rsidRDefault="002551CB" w:rsidP="00E332E7">
            <w:pPr>
              <w:contextualSpacing/>
              <w:rPr>
                <w:color w:val="000000"/>
                <w:sz w:val="20"/>
                <w:szCs w:val="20"/>
              </w:rPr>
            </w:pPr>
            <w:r w:rsidRPr="004522EC">
              <w:rPr>
                <w:color w:val="000000"/>
                <w:sz w:val="20"/>
                <w:szCs w:val="20"/>
              </w:rPr>
              <w:t xml:space="preserve">Проявляющий самостоятельность и ответственность в постановке </w:t>
            </w:r>
            <w:r w:rsidRPr="004522EC">
              <w:rPr>
                <w:color w:val="000000"/>
                <w:sz w:val="20"/>
                <w:szCs w:val="20"/>
              </w:rPr>
              <w:br/>
              <w:t xml:space="preserve">и достижении жизненных целей, активность, честность </w:t>
            </w:r>
            <w:r w:rsidRPr="004522EC">
              <w:rPr>
                <w:color w:val="000000"/>
                <w:sz w:val="20"/>
                <w:szCs w:val="20"/>
              </w:rPr>
              <w:br/>
              <w:t xml:space="preserve">и принципиальность в общественной сфере, нетерпимость к проявлениям непрофессионализма в трудовой деятельности, уважение и признание ценности каждой человеческой личности, сочувствие и деятельное </w:t>
            </w:r>
            <w:r w:rsidRPr="004522EC">
              <w:rPr>
                <w:color w:val="000000"/>
                <w:sz w:val="20"/>
                <w:szCs w:val="20"/>
              </w:rPr>
              <w:lastRenderedPageBreak/>
              <w:t>сострадание к другим людям. Сознательно и творчески проектирующий свой жизненный путь, использующий для разрешения проблем и достижения целей средства саморегуляции, самоорганизации и рефлексии.</w:t>
            </w:r>
          </w:p>
        </w:tc>
        <w:tc>
          <w:tcPr>
            <w:tcW w:w="2552" w:type="dxa"/>
          </w:tcPr>
          <w:p w14:paraId="5F92A8D6" w14:textId="77777777" w:rsidR="002551CB" w:rsidRPr="004522EC" w:rsidRDefault="002551CB" w:rsidP="008D5763">
            <w:pPr>
              <w:pStyle w:val="a4"/>
              <w:numPr>
                <w:ilvl w:val="0"/>
                <w:numId w:val="18"/>
              </w:numPr>
              <w:rPr>
                <w:color w:val="000000"/>
              </w:rPr>
            </w:pPr>
            <w:r w:rsidRPr="004522EC">
              <w:rPr>
                <w:color w:val="000000"/>
              </w:rPr>
              <w:lastRenderedPageBreak/>
              <w:t>формирование уважения к человеку труда и старшему поколению</w:t>
            </w:r>
            <w:r w:rsidRPr="004522EC">
              <w:rPr>
                <w:color w:val="000000"/>
                <w:lang w:val="ru-RU"/>
              </w:rPr>
              <w:t>;</w:t>
            </w:r>
          </w:p>
          <w:p w14:paraId="1863F83B" w14:textId="77777777" w:rsidR="002551CB" w:rsidRPr="004522EC" w:rsidRDefault="002551CB" w:rsidP="008D5763">
            <w:pPr>
              <w:pStyle w:val="a4"/>
              <w:numPr>
                <w:ilvl w:val="0"/>
                <w:numId w:val="18"/>
              </w:numPr>
              <w:rPr>
                <w:color w:val="000000"/>
              </w:rPr>
            </w:pPr>
            <w:r w:rsidRPr="004522EC">
              <w:rPr>
                <w:color w:val="000000"/>
              </w:rPr>
              <w:t>формирование взаимного уважения</w:t>
            </w:r>
            <w:r w:rsidRPr="004522EC">
              <w:rPr>
                <w:color w:val="000000"/>
                <w:lang w:val="ru-RU"/>
              </w:rPr>
              <w:t>.</w:t>
            </w:r>
          </w:p>
        </w:tc>
        <w:tc>
          <w:tcPr>
            <w:tcW w:w="3969" w:type="dxa"/>
          </w:tcPr>
          <w:p w14:paraId="4E36A4C8" w14:textId="77777777" w:rsidR="002551CB" w:rsidRPr="004522EC" w:rsidRDefault="002551CB" w:rsidP="00E332E7">
            <w:pPr>
              <w:pStyle w:val="11"/>
              <w:shd w:val="clear" w:color="auto" w:fill="FFFFFF"/>
              <w:spacing w:before="0" w:beforeAutospacing="0" w:after="0" w:afterAutospacing="0"/>
              <w:contextualSpacing/>
              <w:rPr>
                <w:color w:val="000000"/>
                <w:sz w:val="20"/>
                <w:szCs w:val="20"/>
              </w:rPr>
            </w:pPr>
            <w:r w:rsidRPr="004522EC">
              <w:rPr>
                <w:color w:val="000000"/>
                <w:sz w:val="20"/>
                <w:szCs w:val="20"/>
              </w:rPr>
              <w:t>3.1. Имеющий начальные представления о нравственных ценностях в отношении общества, сверстников, взрослых, природного и предметного окружения и себя самого в окружающем мире.</w:t>
            </w:r>
          </w:p>
          <w:p w14:paraId="215C7316" w14:textId="77777777" w:rsidR="002551CB" w:rsidRPr="004522EC" w:rsidRDefault="002551CB" w:rsidP="00E332E7">
            <w:pPr>
              <w:pStyle w:val="11"/>
              <w:shd w:val="clear" w:color="auto" w:fill="FFFFFF"/>
              <w:spacing w:before="0" w:beforeAutospacing="0" w:after="0" w:afterAutospacing="0"/>
              <w:contextualSpacing/>
              <w:rPr>
                <w:color w:val="000000"/>
                <w:sz w:val="20"/>
                <w:szCs w:val="20"/>
              </w:rPr>
            </w:pPr>
            <w:r w:rsidRPr="004522EC">
              <w:rPr>
                <w:color w:val="000000"/>
                <w:sz w:val="20"/>
                <w:szCs w:val="20"/>
              </w:rPr>
              <w:t>3.2. Проявляющий разнообразные морально-нравственные чувства, эмоционально-ценностное отношение к окружающим людям, природе и предметному миру, к самому себе (гордость, удовлетворённость, стыд, доброжелательность и т.д.).</w:t>
            </w:r>
          </w:p>
          <w:p w14:paraId="72B7D214" w14:textId="77777777" w:rsidR="002551CB" w:rsidRPr="004522EC" w:rsidRDefault="002551CB" w:rsidP="00E332E7">
            <w:pPr>
              <w:contextualSpacing/>
              <w:rPr>
                <w:color w:val="000000"/>
                <w:sz w:val="20"/>
                <w:szCs w:val="20"/>
              </w:rPr>
            </w:pPr>
            <w:r w:rsidRPr="004522EC">
              <w:rPr>
                <w:color w:val="000000"/>
                <w:sz w:val="20"/>
                <w:szCs w:val="20"/>
              </w:rPr>
              <w:lastRenderedPageBreak/>
              <w:t>3.3. Начинающий осознавать себя (свое «Я») в соответствии с семейными, национальными, нравственными ценностями и нормами и правилами поведения.</w:t>
            </w:r>
          </w:p>
          <w:p w14:paraId="11034739" w14:textId="77777777" w:rsidR="002551CB" w:rsidRPr="004522EC" w:rsidRDefault="002551CB" w:rsidP="00E332E7">
            <w:pPr>
              <w:pStyle w:val="a4"/>
              <w:ind w:left="0"/>
              <w:rPr>
                <w:color w:val="000000"/>
                <w:lang w:val="ru-RU"/>
              </w:rPr>
            </w:pPr>
            <w:r w:rsidRPr="004522EC">
              <w:rPr>
                <w:bCs/>
                <w:color w:val="000000"/>
                <w:lang w:val="ru-RU"/>
              </w:rPr>
              <w:t xml:space="preserve">3.4. Различающий основные проявления добра и зла, </w:t>
            </w:r>
            <w:r w:rsidRPr="004522EC">
              <w:rPr>
                <w:bCs/>
                <w:iCs/>
                <w:color w:val="000000"/>
                <w:lang w:val="ru-RU"/>
              </w:rPr>
              <w:t>принимает и уважает ценности общества,</w:t>
            </w:r>
            <w:r w:rsidRPr="004522EC">
              <w:rPr>
                <w:bCs/>
                <w:color w:val="000000"/>
                <w:kern w:val="24"/>
                <w:lang w:val="ru-RU"/>
              </w:rPr>
              <w:t xml:space="preserve"> </w:t>
            </w:r>
            <w:r w:rsidRPr="004522EC">
              <w:rPr>
                <w:bCs/>
                <w:iCs/>
                <w:color w:val="000000"/>
                <w:lang w:val="ru-RU"/>
              </w:rPr>
              <w:t xml:space="preserve">правдивый, искренний, способный к сочувствию и заботе, </w:t>
            </w:r>
            <w:r w:rsidRPr="004522EC">
              <w:rPr>
                <w:bCs/>
                <w:iCs/>
                <w:color w:val="000000"/>
                <w:lang w:val="ru-RU"/>
              </w:rPr>
              <w:br/>
              <w:t>к нравственному поступку, проявляет ответственность за свои действия и поведение.</w:t>
            </w:r>
          </w:p>
        </w:tc>
        <w:tc>
          <w:tcPr>
            <w:tcW w:w="4961" w:type="dxa"/>
          </w:tcPr>
          <w:p w14:paraId="45D01638" w14:textId="77777777" w:rsidR="002551CB" w:rsidRPr="004522EC" w:rsidRDefault="002551CB" w:rsidP="008D5763">
            <w:pPr>
              <w:pStyle w:val="a4"/>
              <w:numPr>
                <w:ilvl w:val="0"/>
                <w:numId w:val="19"/>
              </w:numPr>
              <w:jc w:val="both"/>
              <w:rPr>
                <w:color w:val="000000"/>
              </w:rPr>
            </w:pPr>
            <w:r w:rsidRPr="004522EC">
              <w:rPr>
                <w:color w:val="000000"/>
              </w:rPr>
              <w:lastRenderedPageBreak/>
              <w:t xml:space="preserve">имеет первичные представления </w:t>
            </w:r>
            <w:r w:rsidRPr="004522EC">
              <w:rPr>
                <w:color w:val="000000"/>
              </w:rPr>
              <w:br/>
              <w:t>о нравственных ценностях в отношении общества, сверстников, взрослых, предметного мира и себя в этом мире;</w:t>
            </w:r>
          </w:p>
          <w:p w14:paraId="5AF14B3E" w14:textId="77777777" w:rsidR="002551CB" w:rsidRPr="004522EC" w:rsidRDefault="002551CB" w:rsidP="008D5763">
            <w:pPr>
              <w:pStyle w:val="a4"/>
              <w:numPr>
                <w:ilvl w:val="0"/>
                <w:numId w:val="19"/>
              </w:numPr>
              <w:jc w:val="both"/>
              <w:rPr>
                <w:color w:val="000000"/>
              </w:rPr>
            </w:pPr>
            <w:r w:rsidRPr="004522EC">
              <w:rPr>
                <w:color w:val="000000"/>
              </w:rPr>
              <w:t>проявляет нравственные чувства, эмоционально-ценностного отношения к окружающим людям, предметному миру, к себе;</w:t>
            </w:r>
          </w:p>
          <w:p w14:paraId="75E06EC0" w14:textId="77777777" w:rsidR="002551CB" w:rsidRPr="004522EC" w:rsidRDefault="002551CB" w:rsidP="008D5763">
            <w:pPr>
              <w:pStyle w:val="a4"/>
              <w:numPr>
                <w:ilvl w:val="0"/>
                <w:numId w:val="19"/>
              </w:numPr>
              <w:jc w:val="both"/>
              <w:rPr>
                <w:color w:val="000000"/>
              </w:rPr>
            </w:pPr>
            <w:r w:rsidRPr="004522EC">
              <w:rPr>
                <w:color w:val="000000"/>
              </w:rPr>
              <w:t>испытывает чувства гордости, удовлетворенности, стыда от своих поступков, действий и поведения;</w:t>
            </w:r>
          </w:p>
          <w:p w14:paraId="3E05A4CD" w14:textId="77777777" w:rsidR="002551CB" w:rsidRPr="004522EC" w:rsidRDefault="002551CB" w:rsidP="008D5763">
            <w:pPr>
              <w:pStyle w:val="a4"/>
              <w:numPr>
                <w:ilvl w:val="0"/>
                <w:numId w:val="19"/>
              </w:numPr>
              <w:jc w:val="both"/>
              <w:rPr>
                <w:color w:val="000000"/>
              </w:rPr>
            </w:pPr>
            <w:r w:rsidRPr="004522EC">
              <w:rPr>
                <w:color w:val="000000"/>
              </w:rPr>
              <w:t>доброжелательный, умеющий слушать и слышать собеседника, обосновывать свое мнение;</w:t>
            </w:r>
          </w:p>
          <w:p w14:paraId="7990196C" w14:textId="77777777" w:rsidR="002551CB" w:rsidRPr="004522EC" w:rsidRDefault="002551CB" w:rsidP="008D5763">
            <w:pPr>
              <w:pStyle w:val="a4"/>
              <w:numPr>
                <w:ilvl w:val="0"/>
                <w:numId w:val="19"/>
              </w:numPr>
              <w:jc w:val="both"/>
              <w:rPr>
                <w:color w:val="000000"/>
              </w:rPr>
            </w:pPr>
            <w:r w:rsidRPr="004522EC">
              <w:rPr>
                <w:color w:val="000000"/>
              </w:rPr>
              <w:lastRenderedPageBreak/>
              <w:t>способный выразить себя в игровой, досуговой деятельности и поведении в соответствии с нравственными ценностями;</w:t>
            </w:r>
          </w:p>
          <w:p w14:paraId="282C32FB" w14:textId="77777777" w:rsidR="002551CB" w:rsidRPr="004522EC" w:rsidRDefault="002551CB" w:rsidP="008D5763">
            <w:pPr>
              <w:pStyle w:val="a4"/>
              <w:numPr>
                <w:ilvl w:val="0"/>
                <w:numId w:val="19"/>
              </w:numPr>
              <w:jc w:val="both"/>
              <w:rPr>
                <w:color w:val="000000"/>
              </w:rPr>
            </w:pPr>
            <w:r w:rsidRPr="004522EC">
              <w:rPr>
                <w:color w:val="000000"/>
              </w:rPr>
              <w:t>самостоятельно применяет усвоенные правила, владеет нормами, конструктивными способами взаимодействия с взрослыми и сверстниками (умение договариваться, взаимодействовать в игровых отношениях в рамках игровых правил и т.д.);</w:t>
            </w:r>
          </w:p>
          <w:p w14:paraId="42AC8CA4" w14:textId="77777777" w:rsidR="002551CB" w:rsidRPr="004522EC" w:rsidRDefault="002551CB" w:rsidP="008D5763">
            <w:pPr>
              <w:pStyle w:val="a4"/>
              <w:numPr>
                <w:ilvl w:val="0"/>
                <w:numId w:val="19"/>
              </w:numPr>
              <w:jc w:val="both"/>
              <w:rPr>
                <w:color w:val="000000"/>
              </w:rPr>
            </w:pPr>
            <w:r w:rsidRPr="004522EC">
              <w:rPr>
                <w:color w:val="000000"/>
              </w:rPr>
              <w:t xml:space="preserve">преобразует полученные знания и способы деятельности, изменяет поведение и стиль общения со взрослыми и сверстниками </w:t>
            </w:r>
            <w:r w:rsidRPr="004522EC">
              <w:rPr>
                <w:color w:val="000000"/>
              </w:rPr>
              <w:br/>
              <w:t>в зависимости от ситуации;</w:t>
            </w:r>
          </w:p>
          <w:p w14:paraId="709C5807" w14:textId="77777777" w:rsidR="002551CB" w:rsidRPr="004522EC" w:rsidRDefault="002551CB" w:rsidP="008D5763">
            <w:pPr>
              <w:pStyle w:val="a4"/>
              <w:numPr>
                <w:ilvl w:val="0"/>
                <w:numId w:val="19"/>
              </w:numPr>
              <w:jc w:val="both"/>
              <w:rPr>
                <w:color w:val="000000"/>
              </w:rPr>
            </w:pPr>
            <w:r w:rsidRPr="004522EC">
              <w:rPr>
                <w:color w:val="000000"/>
              </w:rPr>
              <w:t>способен к творческому поведению в новых ситуациях в соответствии с принятой системой ценностей;</w:t>
            </w:r>
          </w:p>
          <w:p w14:paraId="38E9E653" w14:textId="77777777" w:rsidR="002551CB" w:rsidRPr="004522EC" w:rsidRDefault="002551CB" w:rsidP="008D5763">
            <w:pPr>
              <w:pStyle w:val="a4"/>
              <w:numPr>
                <w:ilvl w:val="0"/>
                <w:numId w:val="19"/>
              </w:numPr>
              <w:jc w:val="both"/>
              <w:rPr>
                <w:color w:val="000000"/>
              </w:rPr>
            </w:pPr>
            <w:r w:rsidRPr="004522EC">
              <w:rPr>
                <w:color w:val="000000"/>
              </w:rPr>
              <w:t xml:space="preserve">выражает познавательный интерес </w:t>
            </w:r>
            <w:r w:rsidRPr="004522EC">
              <w:rPr>
                <w:color w:val="000000"/>
              </w:rPr>
              <w:br/>
              <w:t>к отношениям, поведению людей, стремление их осмысливать, оценивать в соответствии с усвоенными нравственными нормами и ценностями;</w:t>
            </w:r>
          </w:p>
          <w:p w14:paraId="0035D9A5" w14:textId="77777777" w:rsidR="002551CB" w:rsidRPr="004522EC" w:rsidRDefault="002551CB" w:rsidP="008D5763">
            <w:pPr>
              <w:pStyle w:val="a4"/>
              <w:numPr>
                <w:ilvl w:val="0"/>
                <w:numId w:val="19"/>
              </w:numPr>
              <w:jc w:val="both"/>
              <w:rPr>
                <w:color w:val="000000"/>
              </w:rPr>
            </w:pPr>
            <w:r w:rsidRPr="004522EC">
              <w:rPr>
                <w:color w:val="000000"/>
              </w:rPr>
              <w:t>задает вопросы взрослым и сверстникам;</w:t>
            </w:r>
          </w:p>
          <w:p w14:paraId="2CEB3A1A" w14:textId="77777777" w:rsidR="002551CB" w:rsidRPr="004522EC" w:rsidRDefault="002551CB" w:rsidP="008D5763">
            <w:pPr>
              <w:pStyle w:val="a4"/>
              <w:numPr>
                <w:ilvl w:val="0"/>
                <w:numId w:val="19"/>
              </w:numPr>
              <w:jc w:val="both"/>
              <w:rPr>
                <w:color w:val="000000"/>
              </w:rPr>
            </w:pPr>
            <w:r w:rsidRPr="004522EC">
              <w:rPr>
                <w:color w:val="000000"/>
              </w:rPr>
              <w:t xml:space="preserve">экспериментирует в сфере установления отношений, определения позиции </w:t>
            </w:r>
            <w:r w:rsidRPr="004522EC">
              <w:rPr>
                <w:color w:val="000000"/>
              </w:rPr>
              <w:br/>
              <w:t>в собственном поведении;</w:t>
            </w:r>
          </w:p>
          <w:p w14:paraId="5720C2E6" w14:textId="77777777" w:rsidR="002551CB" w:rsidRPr="004522EC" w:rsidRDefault="002551CB" w:rsidP="008D5763">
            <w:pPr>
              <w:pStyle w:val="a4"/>
              <w:numPr>
                <w:ilvl w:val="0"/>
                <w:numId w:val="19"/>
              </w:numPr>
              <w:jc w:val="both"/>
              <w:rPr>
                <w:color w:val="000000"/>
              </w:rPr>
            </w:pPr>
            <w:r w:rsidRPr="004522EC">
              <w:rPr>
                <w:color w:val="000000"/>
              </w:rPr>
              <w:t>способен самостоятельно действовать, в случае затруднений обращаться за помощью;</w:t>
            </w:r>
          </w:p>
          <w:p w14:paraId="1EE1D669" w14:textId="77777777" w:rsidR="002551CB" w:rsidRPr="004522EC" w:rsidRDefault="002551CB" w:rsidP="008D5763">
            <w:pPr>
              <w:pStyle w:val="a4"/>
              <w:numPr>
                <w:ilvl w:val="0"/>
                <w:numId w:val="19"/>
              </w:numPr>
              <w:jc w:val="both"/>
              <w:rPr>
                <w:color w:val="000000"/>
              </w:rPr>
            </w:pPr>
            <w:r w:rsidRPr="004522EC">
              <w:rPr>
                <w:rFonts w:eastAsia="ZapfDingbats"/>
                <w:color w:val="000000"/>
              </w:rPr>
              <w:t>осознает возможности совместного поиска выхода из сложившейся проблемной ситуации или принятия решений;</w:t>
            </w:r>
          </w:p>
          <w:p w14:paraId="58EB405A" w14:textId="77777777" w:rsidR="002551CB" w:rsidRPr="004522EC" w:rsidRDefault="002551CB" w:rsidP="008D5763">
            <w:pPr>
              <w:pStyle w:val="a4"/>
              <w:numPr>
                <w:ilvl w:val="0"/>
                <w:numId w:val="19"/>
              </w:numPr>
              <w:jc w:val="both"/>
              <w:rPr>
                <w:color w:val="000000"/>
              </w:rPr>
            </w:pPr>
            <w:r w:rsidRPr="004522EC">
              <w:rPr>
                <w:rFonts w:eastAsia="ZapfDingbats"/>
                <w:color w:val="000000"/>
              </w:rPr>
              <w:t>использует принятые в обществе правила коммуникации (спокойно сидеть, слушать, дать возможность высказаться);</w:t>
            </w:r>
          </w:p>
          <w:p w14:paraId="54109E1A" w14:textId="77777777" w:rsidR="002551CB" w:rsidRPr="004522EC" w:rsidRDefault="002551CB" w:rsidP="008D5763">
            <w:pPr>
              <w:pStyle w:val="a4"/>
              <w:numPr>
                <w:ilvl w:val="0"/>
                <w:numId w:val="19"/>
              </w:numPr>
              <w:jc w:val="both"/>
              <w:rPr>
                <w:color w:val="000000"/>
              </w:rPr>
            </w:pPr>
            <w:r w:rsidRPr="004522EC">
              <w:rPr>
                <w:rFonts w:eastAsia="ZapfDingbats"/>
                <w:color w:val="000000"/>
              </w:rPr>
              <w:t>умеет слушать и уважать мнения других людей;</w:t>
            </w:r>
          </w:p>
          <w:p w14:paraId="1C8E2A62" w14:textId="77777777" w:rsidR="002551CB" w:rsidRPr="004522EC" w:rsidRDefault="002551CB" w:rsidP="008D5763">
            <w:pPr>
              <w:pStyle w:val="a4"/>
              <w:numPr>
                <w:ilvl w:val="0"/>
                <w:numId w:val="19"/>
              </w:numPr>
              <w:jc w:val="both"/>
              <w:rPr>
                <w:color w:val="000000"/>
              </w:rPr>
            </w:pPr>
            <w:r w:rsidRPr="004522EC">
              <w:rPr>
                <w:rFonts w:eastAsia="ZapfDingbats"/>
                <w:color w:val="000000"/>
              </w:rPr>
              <w:t>умеет пойти навстречу другому при несовпадающих интересах и мнениях, найти компромисс и совместно прийти к решению, которое поможет достигнуть баланса интересов;</w:t>
            </w:r>
          </w:p>
          <w:p w14:paraId="14FCAA66" w14:textId="77777777" w:rsidR="002551CB" w:rsidRPr="004522EC" w:rsidRDefault="002551CB" w:rsidP="008D5763">
            <w:pPr>
              <w:pStyle w:val="a4"/>
              <w:numPr>
                <w:ilvl w:val="0"/>
                <w:numId w:val="19"/>
              </w:numPr>
              <w:jc w:val="both"/>
              <w:rPr>
                <w:color w:val="000000"/>
              </w:rPr>
            </w:pPr>
            <w:r w:rsidRPr="004522EC">
              <w:rPr>
                <w:color w:val="000000"/>
              </w:rPr>
              <w:lastRenderedPageBreak/>
              <w:t xml:space="preserve">пытается соотнести свое поведение </w:t>
            </w:r>
            <w:r w:rsidRPr="004522EC">
              <w:rPr>
                <w:color w:val="000000"/>
              </w:rPr>
              <w:br/>
              <w:t>с правилами и нормами общества;</w:t>
            </w:r>
          </w:p>
          <w:p w14:paraId="3C21D8C2" w14:textId="77777777" w:rsidR="002551CB" w:rsidRPr="004522EC" w:rsidRDefault="002551CB" w:rsidP="008D5763">
            <w:pPr>
              <w:pStyle w:val="a4"/>
              <w:numPr>
                <w:ilvl w:val="0"/>
                <w:numId w:val="19"/>
              </w:numPr>
              <w:jc w:val="both"/>
              <w:rPr>
                <w:color w:val="000000"/>
              </w:rPr>
            </w:pPr>
            <w:r w:rsidRPr="004522EC">
              <w:rPr>
                <w:color w:val="000000"/>
              </w:rPr>
              <w:t>осознает свое эмоциональное состояние;</w:t>
            </w:r>
          </w:p>
          <w:p w14:paraId="79854BD0" w14:textId="77777777" w:rsidR="002551CB" w:rsidRPr="004522EC" w:rsidRDefault="002551CB" w:rsidP="008D5763">
            <w:pPr>
              <w:pStyle w:val="a4"/>
              <w:numPr>
                <w:ilvl w:val="0"/>
                <w:numId w:val="19"/>
              </w:numPr>
              <w:jc w:val="both"/>
              <w:rPr>
                <w:color w:val="000000"/>
              </w:rPr>
            </w:pPr>
            <w:r w:rsidRPr="004522EC">
              <w:rPr>
                <w:color w:val="000000"/>
              </w:rPr>
              <w:t>имеет свое мнение, может его обосновать;</w:t>
            </w:r>
          </w:p>
          <w:p w14:paraId="09BA5364" w14:textId="77777777" w:rsidR="002551CB" w:rsidRPr="004522EC" w:rsidRDefault="002551CB" w:rsidP="008D5763">
            <w:pPr>
              <w:pStyle w:val="a4"/>
              <w:numPr>
                <w:ilvl w:val="0"/>
                <w:numId w:val="19"/>
              </w:numPr>
              <w:jc w:val="both"/>
              <w:rPr>
                <w:color w:val="000000"/>
              </w:rPr>
            </w:pPr>
            <w:r w:rsidRPr="004522EC">
              <w:rPr>
                <w:rFonts w:eastAsia="ZapfDingbats"/>
                <w:color w:val="000000"/>
              </w:rPr>
              <w:t>осознает, что существует возможность влияния на свое окружение, достижения чего-либо и необходимость нести за это ответственность, что способствует постепенному приобретению навыка принимать осознанные решения;</w:t>
            </w:r>
          </w:p>
          <w:p w14:paraId="4C1DDB4D" w14:textId="77777777" w:rsidR="002551CB" w:rsidRPr="004522EC" w:rsidRDefault="002551CB" w:rsidP="008D5763">
            <w:pPr>
              <w:pStyle w:val="a4"/>
              <w:numPr>
                <w:ilvl w:val="0"/>
                <w:numId w:val="19"/>
              </w:numPr>
              <w:jc w:val="both"/>
              <w:rPr>
                <w:color w:val="000000"/>
              </w:rPr>
            </w:pPr>
            <w:r w:rsidRPr="004522EC">
              <w:rPr>
                <w:color w:val="000000"/>
              </w:rPr>
              <w:t>имеет начальные способности управлять своим поведением, планировать свои действия;</w:t>
            </w:r>
          </w:p>
          <w:p w14:paraId="3072E6C0" w14:textId="77777777" w:rsidR="002551CB" w:rsidRPr="004522EC" w:rsidRDefault="002551CB" w:rsidP="008D5763">
            <w:pPr>
              <w:pStyle w:val="a4"/>
              <w:numPr>
                <w:ilvl w:val="0"/>
                <w:numId w:val="19"/>
              </w:numPr>
              <w:jc w:val="both"/>
              <w:rPr>
                <w:color w:val="000000"/>
              </w:rPr>
            </w:pPr>
            <w:r w:rsidRPr="004522EC">
              <w:rPr>
                <w:color w:val="000000"/>
              </w:rPr>
              <w:t>старается не нарушать правила поведения, испытывает чувство неловкости, стыда в ситуациях, где его поведение неблаговидно;</w:t>
            </w:r>
          </w:p>
          <w:p w14:paraId="430B1C0E" w14:textId="77777777" w:rsidR="002551CB" w:rsidRPr="004522EC" w:rsidRDefault="002551CB" w:rsidP="008D5763">
            <w:pPr>
              <w:pStyle w:val="11"/>
              <w:numPr>
                <w:ilvl w:val="0"/>
                <w:numId w:val="19"/>
              </w:numPr>
              <w:shd w:val="clear" w:color="auto" w:fill="FFFFFF"/>
              <w:spacing w:before="0" w:beforeAutospacing="0" w:after="0" w:afterAutospacing="0"/>
              <w:contextualSpacing/>
              <w:rPr>
                <w:color w:val="000000"/>
                <w:sz w:val="20"/>
                <w:szCs w:val="20"/>
              </w:rPr>
            </w:pPr>
            <w:r w:rsidRPr="004522EC">
              <w:rPr>
                <w:color w:val="000000"/>
                <w:sz w:val="20"/>
                <w:szCs w:val="20"/>
              </w:rPr>
              <w:t>поведение в основном определяется представлениями о хороших и плохих поступках.</w:t>
            </w:r>
          </w:p>
        </w:tc>
      </w:tr>
      <w:tr w:rsidR="002551CB" w:rsidRPr="004522EC" w14:paraId="7DAEBF0A" w14:textId="77777777" w:rsidTr="00E332E7">
        <w:tc>
          <w:tcPr>
            <w:tcW w:w="3510" w:type="dxa"/>
          </w:tcPr>
          <w:p w14:paraId="64900904" w14:textId="77777777" w:rsidR="002551CB" w:rsidRPr="004522EC" w:rsidRDefault="002551CB" w:rsidP="00E332E7">
            <w:pPr>
              <w:contextualSpacing/>
              <w:rPr>
                <w:color w:val="000000"/>
                <w:sz w:val="20"/>
                <w:szCs w:val="20"/>
              </w:rPr>
            </w:pPr>
            <w:r w:rsidRPr="004522EC">
              <w:rPr>
                <w:color w:val="000000"/>
                <w:sz w:val="20"/>
                <w:szCs w:val="20"/>
              </w:rPr>
              <w:lastRenderedPageBreak/>
              <w:t xml:space="preserve">4. </w:t>
            </w:r>
            <w:r w:rsidRPr="004522EC">
              <w:rPr>
                <w:b/>
                <w:bCs/>
                <w:color w:val="000000"/>
                <w:sz w:val="20"/>
                <w:szCs w:val="20"/>
              </w:rPr>
              <w:t>Интеллектуальная самостоятельность</w:t>
            </w:r>
          </w:p>
          <w:p w14:paraId="04B6C81B" w14:textId="77777777" w:rsidR="002551CB" w:rsidRPr="004522EC" w:rsidRDefault="002551CB" w:rsidP="00E332E7">
            <w:pPr>
              <w:contextualSpacing/>
              <w:rPr>
                <w:color w:val="000000"/>
                <w:sz w:val="20"/>
                <w:szCs w:val="20"/>
              </w:rPr>
            </w:pPr>
            <w:r w:rsidRPr="004522EC">
              <w:rPr>
                <w:color w:val="000000"/>
                <w:sz w:val="20"/>
                <w:szCs w:val="20"/>
              </w:rPr>
              <w:t xml:space="preserve">Системно, креативно </w:t>
            </w:r>
            <w:r w:rsidRPr="004522EC">
              <w:rPr>
                <w:color w:val="000000"/>
                <w:sz w:val="20"/>
                <w:szCs w:val="20"/>
              </w:rPr>
              <w:br/>
              <w:t xml:space="preserve">и критически мыслящий, активно и целенаправленно познающий мир, </w:t>
            </w:r>
            <w:proofErr w:type="spellStart"/>
            <w:r w:rsidRPr="004522EC">
              <w:rPr>
                <w:color w:val="000000"/>
                <w:sz w:val="20"/>
                <w:szCs w:val="20"/>
              </w:rPr>
              <w:t>самореализующийся</w:t>
            </w:r>
            <w:proofErr w:type="spellEnd"/>
            <w:r w:rsidRPr="004522EC">
              <w:rPr>
                <w:color w:val="000000"/>
                <w:sz w:val="20"/>
                <w:szCs w:val="20"/>
              </w:rPr>
              <w:t xml:space="preserve"> </w:t>
            </w:r>
            <w:r w:rsidRPr="004522EC">
              <w:rPr>
                <w:color w:val="000000"/>
                <w:sz w:val="20"/>
                <w:szCs w:val="20"/>
              </w:rPr>
              <w:br/>
              <w:t xml:space="preserve">в профессиональной и личностной сферах на основе этических </w:t>
            </w:r>
            <w:r w:rsidRPr="004522EC">
              <w:rPr>
                <w:color w:val="000000"/>
                <w:sz w:val="20"/>
                <w:szCs w:val="20"/>
              </w:rPr>
              <w:br/>
              <w:t>и эстетических идеалов.</w:t>
            </w:r>
          </w:p>
        </w:tc>
        <w:tc>
          <w:tcPr>
            <w:tcW w:w="2552" w:type="dxa"/>
          </w:tcPr>
          <w:p w14:paraId="73276BA1" w14:textId="77777777" w:rsidR="002551CB" w:rsidRPr="004522EC" w:rsidRDefault="002551CB" w:rsidP="008D5763">
            <w:pPr>
              <w:pStyle w:val="a4"/>
              <w:numPr>
                <w:ilvl w:val="0"/>
                <w:numId w:val="20"/>
              </w:numPr>
              <w:rPr>
                <w:color w:val="000000"/>
              </w:rPr>
            </w:pPr>
            <w:r w:rsidRPr="004522EC">
              <w:rPr>
                <w:color w:val="000000"/>
              </w:rPr>
              <w:t>формирование уважения к человеку труда и старшему поколению</w:t>
            </w:r>
            <w:r w:rsidRPr="004522EC">
              <w:rPr>
                <w:color w:val="000000"/>
                <w:lang w:val="ru-RU"/>
              </w:rPr>
              <w:t>;</w:t>
            </w:r>
          </w:p>
          <w:p w14:paraId="4A58E5B1" w14:textId="77777777" w:rsidR="002551CB" w:rsidRPr="004522EC" w:rsidRDefault="002551CB" w:rsidP="008D5763">
            <w:pPr>
              <w:pStyle w:val="a4"/>
              <w:numPr>
                <w:ilvl w:val="0"/>
                <w:numId w:val="20"/>
              </w:numPr>
              <w:rPr>
                <w:color w:val="000000"/>
              </w:rPr>
            </w:pPr>
            <w:r w:rsidRPr="004522EC">
              <w:rPr>
                <w:color w:val="000000"/>
              </w:rPr>
              <w:t>формирование взаимного уважения</w:t>
            </w:r>
            <w:r w:rsidRPr="004522EC">
              <w:rPr>
                <w:color w:val="000000"/>
                <w:lang w:val="ru-RU"/>
              </w:rPr>
              <w:t>;</w:t>
            </w:r>
          </w:p>
          <w:p w14:paraId="4F7087D9" w14:textId="77777777" w:rsidR="002551CB" w:rsidRPr="004522EC" w:rsidRDefault="002551CB" w:rsidP="008D5763">
            <w:pPr>
              <w:pStyle w:val="a4"/>
              <w:numPr>
                <w:ilvl w:val="0"/>
                <w:numId w:val="20"/>
              </w:numPr>
              <w:rPr>
                <w:color w:val="000000"/>
              </w:rPr>
            </w:pPr>
            <w:r w:rsidRPr="004522EC">
              <w:rPr>
                <w:color w:val="000000"/>
              </w:rPr>
              <w:t>формирование бережного отношения к культурному наследию и традициям многонационального народа Российской Федерации</w:t>
            </w:r>
            <w:r w:rsidRPr="004522EC">
              <w:rPr>
                <w:color w:val="000000"/>
                <w:lang w:val="ru-RU"/>
              </w:rPr>
              <w:t>.</w:t>
            </w:r>
          </w:p>
        </w:tc>
        <w:tc>
          <w:tcPr>
            <w:tcW w:w="3969" w:type="dxa"/>
          </w:tcPr>
          <w:p w14:paraId="2B1873CA" w14:textId="77777777" w:rsidR="002551CB" w:rsidRPr="004522EC" w:rsidRDefault="002551CB" w:rsidP="00E332E7">
            <w:pPr>
              <w:pStyle w:val="11"/>
              <w:shd w:val="clear" w:color="auto" w:fill="FFFFFF"/>
              <w:spacing w:before="0" w:beforeAutospacing="0" w:after="0" w:afterAutospacing="0"/>
              <w:contextualSpacing/>
              <w:rPr>
                <w:color w:val="000000"/>
                <w:sz w:val="20"/>
                <w:szCs w:val="20"/>
              </w:rPr>
            </w:pPr>
            <w:r w:rsidRPr="004522EC">
              <w:rPr>
                <w:color w:val="000000"/>
                <w:sz w:val="20"/>
                <w:szCs w:val="20"/>
              </w:rPr>
              <w:t xml:space="preserve">4.1. Способный выразить себя </w:t>
            </w:r>
            <w:r w:rsidRPr="004522EC">
              <w:rPr>
                <w:color w:val="000000"/>
                <w:sz w:val="20"/>
                <w:szCs w:val="20"/>
              </w:rPr>
              <w:br/>
              <w:t>в разных видах деятельности (игровой, трудовой, учебной и пр.) в соответствии с нравственными ценностями и нормами.</w:t>
            </w:r>
          </w:p>
          <w:p w14:paraId="641ECBB2" w14:textId="77777777" w:rsidR="002551CB" w:rsidRPr="004522EC" w:rsidRDefault="002551CB" w:rsidP="00E332E7">
            <w:pPr>
              <w:pStyle w:val="11"/>
              <w:shd w:val="clear" w:color="auto" w:fill="FFFFFF"/>
              <w:spacing w:before="0" w:beforeAutospacing="0" w:after="0" w:afterAutospacing="0"/>
              <w:contextualSpacing/>
              <w:rPr>
                <w:color w:val="000000"/>
                <w:sz w:val="20"/>
                <w:szCs w:val="20"/>
              </w:rPr>
            </w:pPr>
            <w:r w:rsidRPr="004522EC">
              <w:rPr>
                <w:color w:val="000000"/>
                <w:sz w:val="20"/>
                <w:szCs w:val="20"/>
              </w:rPr>
              <w:t xml:space="preserve">4.2. Проявляющий личностные качества, способствующие познанию, активной социальной деятельности: инициативный, самостоятельный, креативный, любознательный, наблюдательный, испытывающий потребность </w:t>
            </w:r>
            <w:r w:rsidRPr="004522EC">
              <w:rPr>
                <w:color w:val="000000"/>
                <w:sz w:val="20"/>
                <w:szCs w:val="20"/>
              </w:rPr>
              <w:br/>
              <w:t>в самовыражении, в том числе творческом.</w:t>
            </w:r>
          </w:p>
          <w:p w14:paraId="0C79582A" w14:textId="77777777" w:rsidR="002551CB" w:rsidRPr="004522EC" w:rsidRDefault="002551CB" w:rsidP="00E332E7">
            <w:pPr>
              <w:rPr>
                <w:color w:val="000000"/>
                <w:sz w:val="20"/>
                <w:szCs w:val="20"/>
              </w:rPr>
            </w:pPr>
            <w:r w:rsidRPr="004522EC">
              <w:rPr>
                <w:color w:val="000000"/>
                <w:sz w:val="20"/>
                <w:szCs w:val="20"/>
              </w:rPr>
              <w:t xml:space="preserve">4.3. Активный, проявляющий самостоятельность и инициативу </w:t>
            </w:r>
            <w:r w:rsidRPr="004522EC">
              <w:rPr>
                <w:color w:val="000000"/>
                <w:sz w:val="20"/>
                <w:szCs w:val="20"/>
              </w:rPr>
              <w:br/>
              <w:t xml:space="preserve">в познавательной, игровой, коммуникативной и продуктивных видах деятельности </w:t>
            </w:r>
            <w:r w:rsidRPr="004522EC">
              <w:rPr>
                <w:color w:val="000000"/>
                <w:sz w:val="20"/>
                <w:szCs w:val="20"/>
              </w:rPr>
              <w:br/>
              <w:t>и в самообслуживании.</w:t>
            </w:r>
          </w:p>
          <w:p w14:paraId="2637F756" w14:textId="77777777" w:rsidR="002551CB" w:rsidRPr="004522EC" w:rsidRDefault="002551CB" w:rsidP="00E332E7">
            <w:pPr>
              <w:ind w:firstLine="33"/>
              <w:contextualSpacing/>
              <w:rPr>
                <w:color w:val="000000"/>
                <w:sz w:val="20"/>
                <w:szCs w:val="20"/>
              </w:rPr>
            </w:pPr>
            <w:r w:rsidRPr="004522EC">
              <w:rPr>
                <w:color w:val="000000"/>
                <w:sz w:val="20"/>
                <w:szCs w:val="20"/>
              </w:rPr>
              <w:t xml:space="preserve">4.4. Способный чувствовать прекрасное в быту, природе, поступках, искусстве, стремящийся к отображению прекрасного </w:t>
            </w:r>
            <w:r w:rsidRPr="004522EC">
              <w:rPr>
                <w:color w:val="000000"/>
                <w:sz w:val="20"/>
                <w:szCs w:val="20"/>
              </w:rPr>
              <w:br/>
              <w:t>в продуктивных видах деятельности, обладающий основами художественно-</w:t>
            </w:r>
            <w:r w:rsidRPr="004522EC">
              <w:rPr>
                <w:color w:val="000000"/>
                <w:sz w:val="20"/>
                <w:szCs w:val="20"/>
              </w:rPr>
              <w:lastRenderedPageBreak/>
              <w:t xml:space="preserve">эстетического вкуса. Эмоционально отзывчивый к душевной </w:t>
            </w:r>
            <w:r w:rsidRPr="004522EC">
              <w:rPr>
                <w:color w:val="000000"/>
                <w:sz w:val="20"/>
                <w:szCs w:val="20"/>
              </w:rPr>
              <w:br/>
              <w:t>и физической красоте человека, окружающего мира, произведений искусства.</w:t>
            </w:r>
          </w:p>
          <w:p w14:paraId="4C185AEF" w14:textId="77777777" w:rsidR="002551CB" w:rsidRPr="004522EC" w:rsidRDefault="002551CB" w:rsidP="00E332E7">
            <w:pPr>
              <w:pStyle w:val="a4"/>
              <w:ind w:left="0"/>
              <w:rPr>
                <w:color w:val="000000"/>
                <w:lang w:val="ru-RU"/>
              </w:rPr>
            </w:pPr>
            <w:r w:rsidRPr="004522EC">
              <w:rPr>
                <w:color w:val="000000"/>
                <w:lang w:val="ru-RU"/>
              </w:rPr>
              <w:t xml:space="preserve">4.5. Способный к самостоятельному поиску решений в зависимости </w:t>
            </w:r>
            <w:r w:rsidRPr="004522EC">
              <w:rPr>
                <w:color w:val="000000"/>
                <w:lang w:val="ru-RU"/>
              </w:rPr>
              <w:br/>
              <w:t>от знакомых жизненных ситуаций.</w:t>
            </w:r>
          </w:p>
          <w:p w14:paraId="5D65619B" w14:textId="77777777" w:rsidR="002551CB" w:rsidRPr="004522EC" w:rsidRDefault="002551CB" w:rsidP="00E332E7">
            <w:pPr>
              <w:pStyle w:val="a4"/>
              <w:ind w:left="0"/>
              <w:rPr>
                <w:color w:val="000000"/>
                <w:lang w:val="ru-RU"/>
              </w:rPr>
            </w:pPr>
            <w:r w:rsidRPr="004522EC">
              <w:rPr>
                <w:color w:val="000000"/>
                <w:lang w:val="ru-RU"/>
              </w:rPr>
              <w:t xml:space="preserve">4.6. Мотивированный к посильной проектной и исследовательской деятельности экспериментированию, открытиям, проявляющий любопытство </w:t>
            </w:r>
            <w:r w:rsidRPr="004522EC">
              <w:rPr>
                <w:color w:val="000000"/>
                <w:lang w:val="ru-RU"/>
              </w:rPr>
              <w:br/>
              <w:t xml:space="preserve">и стремление к самостоятельному решению интеллектуальных </w:t>
            </w:r>
            <w:r w:rsidRPr="004522EC">
              <w:rPr>
                <w:color w:val="000000"/>
                <w:lang w:val="ru-RU"/>
              </w:rPr>
              <w:br/>
              <w:t>и практических задач.</w:t>
            </w:r>
          </w:p>
          <w:p w14:paraId="155E6EE6" w14:textId="77777777" w:rsidR="002551CB" w:rsidRPr="004522EC" w:rsidRDefault="002551CB" w:rsidP="00E332E7">
            <w:pPr>
              <w:contextualSpacing/>
              <w:rPr>
                <w:color w:val="000000"/>
                <w:sz w:val="20"/>
                <w:szCs w:val="20"/>
              </w:rPr>
            </w:pPr>
            <w:r w:rsidRPr="004522EC">
              <w:rPr>
                <w:color w:val="000000"/>
                <w:sz w:val="20"/>
                <w:szCs w:val="20"/>
              </w:rPr>
              <w:t xml:space="preserve">4.7. Не принимающий действия </w:t>
            </w:r>
            <w:r w:rsidRPr="004522EC">
              <w:rPr>
                <w:color w:val="000000"/>
                <w:sz w:val="20"/>
                <w:szCs w:val="20"/>
              </w:rPr>
              <w:br/>
              <w:t xml:space="preserve">и поступки, противоречащие нормам нравственности и культуры поведения. </w:t>
            </w:r>
          </w:p>
        </w:tc>
        <w:tc>
          <w:tcPr>
            <w:tcW w:w="4961" w:type="dxa"/>
          </w:tcPr>
          <w:p w14:paraId="62D11D22" w14:textId="77777777" w:rsidR="002551CB" w:rsidRPr="004522EC" w:rsidRDefault="002551CB" w:rsidP="008D5763">
            <w:pPr>
              <w:pStyle w:val="a4"/>
              <w:numPr>
                <w:ilvl w:val="0"/>
                <w:numId w:val="21"/>
              </w:numPr>
              <w:rPr>
                <w:color w:val="000000"/>
              </w:rPr>
            </w:pPr>
            <w:r w:rsidRPr="004522EC">
              <w:rPr>
                <w:color w:val="000000"/>
              </w:rPr>
              <w:lastRenderedPageBreak/>
              <w:t>проявляет любознательность и интерес к поиску и открытию информации, способствующей осознанию и обретению своего места в обществе (коллективе сверстников в детском саду и новых общностях, в кругу знакомых и незнакомых взрослых);</w:t>
            </w:r>
          </w:p>
          <w:p w14:paraId="0B57884E" w14:textId="77777777" w:rsidR="002551CB" w:rsidRPr="004522EC" w:rsidRDefault="002551CB" w:rsidP="008D5763">
            <w:pPr>
              <w:pStyle w:val="a4"/>
              <w:numPr>
                <w:ilvl w:val="0"/>
                <w:numId w:val="21"/>
              </w:numPr>
              <w:rPr>
                <w:color w:val="000000"/>
              </w:rPr>
            </w:pPr>
            <w:r w:rsidRPr="004522EC">
              <w:rPr>
                <w:color w:val="000000"/>
              </w:rPr>
              <w:t>проявляет инициативу в самостоятельном решении несложных практических проблем и в реализации собственных идей и замыслов;</w:t>
            </w:r>
          </w:p>
          <w:p w14:paraId="3814E1D7" w14:textId="77777777" w:rsidR="002551CB" w:rsidRPr="004522EC" w:rsidRDefault="002551CB" w:rsidP="008D5763">
            <w:pPr>
              <w:pStyle w:val="11"/>
              <w:numPr>
                <w:ilvl w:val="0"/>
                <w:numId w:val="21"/>
              </w:numPr>
              <w:shd w:val="clear" w:color="auto" w:fill="FFFFFF"/>
              <w:spacing w:before="0" w:beforeAutospacing="0" w:after="0" w:afterAutospacing="0"/>
              <w:contextualSpacing/>
              <w:rPr>
                <w:color w:val="000000"/>
                <w:sz w:val="20"/>
                <w:szCs w:val="20"/>
              </w:rPr>
            </w:pPr>
            <w:r w:rsidRPr="004522EC">
              <w:rPr>
                <w:color w:val="000000"/>
                <w:sz w:val="20"/>
                <w:szCs w:val="20"/>
              </w:rPr>
              <w:t>проявляет инициативу в получении новой информации и практического опыта;</w:t>
            </w:r>
          </w:p>
          <w:p w14:paraId="1428D637" w14:textId="77777777" w:rsidR="002551CB" w:rsidRPr="004522EC" w:rsidRDefault="002551CB" w:rsidP="008D5763">
            <w:pPr>
              <w:pStyle w:val="11"/>
              <w:numPr>
                <w:ilvl w:val="0"/>
                <w:numId w:val="21"/>
              </w:numPr>
              <w:shd w:val="clear" w:color="auto" w:fill="FFFFFF"/>
              <w:spacing w:before="0" w:beforeAutospacing="0" w:after="0" w:afterAutospacing="0"/>
              <w:contextualSpacing/>
              <w:rPr>
                <w:color w:val="000000"/>
                <w:sz w:val="20"/>
                <w:szCs w:val="20"/>
              </w:rPr>
            </w:pPr>
            <w:r w:rsidRPr="004522EC">
              <w:rPr>
                <w:color w:val="000000"/>
                <w:sz w:val="20"/>
                <w:szCs w:val="20"/>
              </w:rPr>
              <w:t>проявляет желание сотрудничать с другими детьми и взрослыми в решении посильных общественных задач.</w:t>
            </w:r>
          </w:p>
        </w:tc>
      </w:tr>
      <w:tr w:rsidR="002551CB" w:rsidRPr="004522EC" w14:paraId="0EE03935" w14:textId="77777777" w:rsidTr="00E332E7">
        <w:tc>
          <w:tcPr>
            <w:tcW w:w="3510" w:type="dxa"/>
          </w:tcPr>
          <w:p w14:paraId="33E3D247" w14:textId="77777777" w:rsidR="002551CB" w:rsidRPr="004522EC" w:rsidRDefault="002551CB" w:rsidP="00E332E7">
            <w:pPr>
              <w:contextualSpacing/>
              <w:rPr>
                <w:color w:val="000000"/>
                <w:sz w:val="20"/>
                <w:szCs w:val="20"/>
              </w:rPr>
            </w:pPr>
            <w:r w:rsidRPr="004522EC">
              <w:rPr>
                <w:b/>
                <w:bCs/>
                <w:color w:val="000000"/>
                <w:sz w:val="20"/>
                <w:szCs w:val="20"/>
              </w:rPr>
              <w:t xml:space="preserve">5. Зрелое сетевое </w:t>
            </w:r>
            <w:proofErr w:type="gramStart"/>
            <w:r w:rsidRPr="004522EC">
              <w:rPr>
                <w:b/>
                <w:bCs/>
                <w:color w:val="000000"/>
                <w:sz w:val="20"/>
                <w:szCs w:val="20"/>
              </w:rPr>
              <w:t>поведение</w:t>
            </w:r>
            <w:r w:rsidRPr="004522EC">
              <w:rPr>
                <w:color w:val="000000"/>
                <w:sz w:val="20"/>
                <w:szCs w:val="20"/>
              </w:rPr>
              <w:t xml:space="preserve"> Эффективно</w:t>
            </w:r>
            <w:proofErr w:type="gramEnd"/>
            <w:r w:rsidRPr="004522EC">
              <w:rPr>
                <w:color w:val="000000"/>
                <w:sz w:val="20"/>
                <w:szCs w:val="20"/>
              </w:rPr>
              <w:t xml:space="preserve"> и уверенно </w:t>
            </w:r>
            <w:r w:rsidRPr="004522EC">
              <w:rPr>
                <w:color w:val="000000"/>
                <w:sz w:val="20"/>
                <w:szCs w:val="20"/>
              </w:rPr>
              <w:br/>
              <w:t>осуществляющий сетевую коммуникацию и взаимодействие на основе правил сетевой культуры и сетевой этики, управляющий собственной репутацией в сетевой среде, формирующий «здоровый» цифровой след.</w:t>
            </w:r>
          </w:p>
        </w:tc>
        <w:tc>
          <w:tcPr>
            <w:tcW w:w="2552" w:type="dxa"/>
          </w:tcPr>
          <w:p w14:paraId="4606BA25" w14:textId="77777777" w:rsidR="002551CB" w:rsidRPr="004522EC" w:rsidRDefault="002551CB" w:rsidP="008D5763">
            <w:pPr>
              <w:pStyle w:val="a4"/>
              <w:numPr>
                <w:ilvl w:val="0"/>
                <w:numId w:val="22"/>
              </w:numPr>
              <w:rPr>
                <w:color w:val="000000"/>
              </w:rPr>
            </w:pPr>
            <w:r w:rsidRPr="004522EC">
              <w:rPr>
                <w:color w:val="000000"/>
              </w:rPr>
              <w:t>формирование уважения к закону и правопорядку</w:t>
            </w:r>
            <w:r w:rsidRPr="004522EC">
              <w:rPr>
                <w:color w:val="000000"/>
                <w:lang w:val="ru-RU"/>
              </w:rPr>
              <w:t>;</w:t>
            </w:r>
          </w:p>
          <w:p w14:paraId="0B1FFACE" w14:textId="77777777" w:rsidR="002551CB" w:rsidRPr="004522EC" w:rsidRDefault="002551CB" w:rsidP="008D5763">
            <w:pPr>
              <w:pStyle w:val="a4"/>
              <w:numPr>
                <w:ilvl w:val="0"/>
                <w:numId w:val="22"/>
              </w:numPr>
              <w:rPr>
                <w:color w:val="000000"/>
              </w:rPr>
            </w:pPr>
            <w:r w:rsidRPr="004522EC">
              <w:rPr>
                <w:color w:val="000000"/>
              </w:rPr>
              <w:t>формирование взаимного уважения</w:t>
            </w:r>
            <w:r w:rsidRPr="004522EC">
              <w:rPr>
                <w:color w:val="000000"/>
                <w:lang w:val="ru-RU"/>
              </w:rPr>
              <w:t>;</w:t>
            </w:r>
          </w:p>
          <w:p w14:paraId="64E570BF" w14:textId="77777777" w:rsidR="002551CB" w:rsidRPr="004522EC" w:rsidRDefault="002551CB" w:rsidP="008D5763">
            <w:pPr>
              <w:pStyle w:val="a4"/>
              <w:numPr>
                <w:ilvl w:val="0"/>
                <w:numId w:val="22"/>
              </w:numPr>
              <w:rPr>
                <w:color w:val="000000"/>
              </w:rPr>
            </w:pPr>
            <w:r w:rsidRPr="004522EC">
              <w:rPr>
                <w:color w:val="000000"/>
              </w:rPr>
              <w:t>формирование бережного отношения к природе и окружающей среде</w:t>
            </w:r>
            <w:r w:rsidRPr="004522EC">
              <w:rPr>
                <w:color w:val="000000"/>
                <w:lang w:val="ru-RU"/>
              </w:rPr>
              <w:t>.</w:t>
            </w:r>
          </w:p>
        </w:tc>
        <w:tc>
          <w:tcPr>
            <w:tcW w:w="3969" w:type="dxa"/>
          </w:tcPr>
          <w:p w14:paraId="51234D44" w14:textId="77777777" w:rsidR="002551CB" w:rsidRPr="004522EC" w:rsidRDefault="002551CB" w:rsidP="00E332E7">
            <w:pPr>
              <w:contextualSpacing/>
              <w:rPr>
                <w:color w:val="000000"/>
                <w:sz w:val="20"/>
                <w:szCs w:val="20"/>
              </w:rPr>
            </w:pPr>
            <w:r w:rsidRPr="004522EC">
              <w:rPr>
                <w:color w:val="000000"/>
                <w:sz w:val="20"/>
                <w:szCs w:val="20"/>
              </w:rPr>
              <w:t>5.1. Способный отличать реальный мир от воображаемого и виртуального и действовать сообразно их специфике.</w:t>
            </w:r>
          </w:p>
          <w:p w14:paraId="52580989" w14:textId="77777777" w:rsidR="002551CB" w:rsidRPr="004522EC" w:rsidRDefault="002551CB" w:rsidP="00E332E7">
            <w:pPr>
              <w:contextualSpacing/>
              <w:rPr>
                <w:color w:val="000000"/>
                <w:sz w:val="20"/>
                <w:szCs w:val="20"/>
              </w:rPr>
            </w:pPr>
            <w:r w:rsidRPr="004522EC">
              <w:rPr>
                <w:color w:val="000000"/>
                <w:sz w:val="20"/>
                <w:szCs w:val="20"/>
              </w:rPr>
              <w:t>5.2. Способный общаться и взаимодействовать с другими детьми и взрослыми с помощью простых цифровых технологий и устройств.</w:t>
            </w:r>
          </w:p>
          <w:p w14:paraId="1672B2D3" w14:textId="77777777" w:rsidR="002551CB" w:rsidRPr="004522EC" w:rsidRDefault="002551CB" w:rsidP="00E332E7">
            <w:pPr>
              <w:contextualSpacing/>
              <w:rPr>
                <w:color w:val="000000"/>
                <w:sz w:val="20"/>
                <w:szCs w:val="20"/>
              </w:rPr>
            </w:pPr>
            <w:r w:rsidRPr="004522EC">
              <w:rPr>
                <w:color w:val="000000"/>
                <w:sz w:val="20"/>
                <w:szCs w:val="20"/>
              </w:rPr>
              <w:t>5.3. Понимающий правила использования различных средств сетевой среды без вреда для физического и психического здоровья (собственного и других людей) и подчиняется требованиям ограничения времени занятий с подобными устройствами.</w:t>
            </w:r>
          </w:p>
        </w:tc>
        <w:tc>
          <w:tcPr>
            <w:tcW w:w="4961" w:type="dxa"/>
          </w:tcPr>
          <w:p w14:paraId="49430B43" w14:textId="77777777" w:rsidR="002551CB" w:rsidRPr="004522EC" w:rsidRDefault="002551CB" w:rsidP="008D5763">
            <w:pPr>
              <w:pStyle w:val="a4"/>
              <w:numPr>
                <w:ilvl w:val="0"/>
                <w:numId w:val="23"/>
              </w:numPr>
              <w:rPr>
                <w:color w:val="000000"/>
              </w:rPr>
            </w:pPr>
            <w:r w:rsidRPr="004522EC">
              <w:rPr>
                <w:color w:val="000000"/>
              </w:rPr>
              <w:t xml:space="preserve">осознанно выполняет правила </w:t>
            </w:r>
            <w:proofErr w:type="spellStart"/>
            <w:r w:rsidRPr="004522EC">
              <w:rPr>
                <w:color w:val="000000"/>
              </w:rPr>
              <w:t>здоровьесбережения</w:t>
            </w:r>
            <w:proofErr w:type="spellEnd"/>
            <w:r w:rsidRPr="004522EC">
              <w:rPr>
                <w:color w:val="000000"/>
              </w:rPr>
              <w:t xml:space="preserve"> и техники безопасности при использования разных средств сетевой среды и виртуальных ресурсов;</w:t>
            </w:r>
          </w:p>
          <w:p w14:paraId="2C13F58A" w14:textId="77777777" w:rsidR="002551CB" w:rsidRPr="004522EC" w:rsidRDefault="002551CB" w:rsidP="008D5763">
            <w:pPr>
              <w:pStyle w:val="a4"/>
              <w:numPr>
                <w:ilvl w:val="0"/>
                <w:numId w:val="23"/>
              </w:numPr>
              <w:rPr>
                <w:color w:val="000000"/>
              </w:rPr>
            </w:pPr>
            <w:r w:rsidRPr="004522EC">
              <w:rPr>
                <w:color w:val="000000"/>
              </w:rPr>
              <w:t>использует простые средства сетевого взаимодействия для установления общественно полезных и продуктивных контактов с другими людьми;</w:t>
            </w:r>
          </w:p>
          <w:p w14:paraId="14BF6DB3" w14:textId="77777777" w:rsidR="002551CB" w:rsidRPr="004522EC" w:rsidRDefault="002551CB" w:rsidP="008D5763">
            <w:pPr>
              <w:pStyle w:val="a4"/>
              <w:numPr>
                <w:ilvl w:val="0"/>
                <w:numId w:val="23"/>
              </w:numPr>
              <w:rPr>
                <w:color w:val="000000"/>
              </w:rPr>
            </w:pPr>
            <w:r w:rsidRPr="004522EC">
              <w:rPr>
                <w:color w:val="000000"/>
              </w:rPr>
              <w:t>понимает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w:t>
            </w:r>
          </w:p>
        </w:tc>
      </w:tr>
      <w:tr w:rsidR="002551CB" w:rsidRPr="004522EC" w14:paraId="1E38DF74" w14:textId="77777777" w:rsidTr="00E332E7">
        <w:tc>
          <w:tcPr>
            <w:tcW w:w="3510" w:type="dxa"/>
          </w:tcPr>
          <w:p w14:paraId="4AFF5D2D" w14:textId="77777777" w:rsidR="002551CB" w:rsidRPr="004522EC" w:rsidRDefault="002551CB" w:rsidP="00E332E7">
            <w:pPr>
              <w:contextualSpacing/>
              <w:rPr>
                <w:b/>
                <w:bCs/>
                <w:color w:val="000000"/>
                <w:sz w:val="20"/>
                <w:szCs w:val="20"/>
              </w:rPr>
            </w:pPr>
            <w:r w:rsidRPr="004522EC">
              <w:rPr>
                <w:color w:val="000000"/>
                <w:sz w:val="20"/>
                <w:szCs w:val="20"/>
              </w:rPr>
              <w:t>6.</w:t>
            </w:r>
            <w:r w:rsidRPr="004522EC">
              <w:rPr>
                <w:b/>
                <w:bCs/>
                <w:color w:val="000000"/>
                <w:sz w:val="20"/>
                <w:szCs w:val="20"/>
              </w:rPr>
              <w:t xml:space="preserve"> Экономическая активность</w:t>
            </w:r>
          </w:p>
          <w:p w14:paraId="41A666A8" w14:textId="77777777" w:rsidR="002551CB" w:rsidRPr="004522EC" w:rsidRDefault="002551CB" w:rsidP="00E332E7">
            <w:pPr>
              <w:contextualSpacing/>
              <w:rPr>
                <w:color w:val="000000"/>
                <w:sz w:val="20"/>
                <w:szCs w:val="20"/>
              </w:rPr>
            </w:pPr>
            <w:r w:rsidRPr="004522EC">
              <w:rPr>
                <w:color w:val="000000"/>
                <w:sz w:val="20"/>
                <w:szCs w:val="20"/>
              </w:rPr>
              <w:t xml:space="preserve">Проявляющий стремление </w:t>
            </w:r>
            <w:r w:rsidRPr="004522EC">
              <w:rPr>
                <w:color w:val="000000"/>
                <w:sz w:val="20"/>
                <w:szCs w:val="20"/>
              </w:rPr>
              <w:br/>
              <w:t xml:space="preserve">к созидательному труду, успешно достигающий поставленных жизненных целей за счёт высокой экономической активности </w:t>
            </w:r>
            <w:r w:rsidRPr="004522EC">
              <w:rPr>
                <w:color w:val="000000"/>
                <w:sz w:val="20"/>
                <w:szCs w:val="20"/>
              </w:rPr>
              <w:br/>
            </w:r>
            <w:r w:rsidRPr="004522EC">
              <w:rPr>
                <w:color w:val="000000"/>
                <w:sz w:val="20"/>
                <w:szCs w:val="20"/>
              </w:rPr>
              <w:lastRenderedPageBreak/>
              <w:t xml:space="preserve">и эффективного поведения </w:t>
            </w:r>
            <w:r w:rsidRPr="004522EC">
              <w:rPr>
                <w:color w:val="000000"/>
                <w:sz w:val="20"/>
                <w:szCs w:val="20"/>
              </w:rPr>
              <w:br/>
              <w:t>на рынке труда в условиях многообразия социально-трудовых ролей, мотивированный к инновационной деятельности.</w:t>
            </w:r>
          </w:p>
        </w:tc>
        <w:tc>
          <w:tcPr>
            <w:tcW w:w="2552" w:type="dxa"/>
          </w:tcPr>
          <w:p w14:paraId="27BD16AC" w14:textId="77777777" w:rsidR="002551CB" w:rsidRPr="004522EC" w:rsidRDefault="002551CB" w:rsidP="008D5763">
            <w:pPr>
              <w:pStyle w:val="a4"/>
              <w:numPr>
                <w:ilvl w:val="0"/>
                <w:numId w:val="24"/>
              </w:numPr>
              <w:rPr>
                <w:color w:val="000000"/>
              </w:rPr>
            </w:pPr>
            <w:r w:rsidRPr="004522EC">
              <w:rPr>
                <w:color w:val="000000"/>
              </w:rPr>
              <w:lastRenderedPageBreak/>
              <w:t>формирование гражданственности</w:t>
            </w:r>
            <w:r w:rsidRPr="004522EC">
              <w:rPr>
                <w:color w:val="000000"/>
                <w:lang w:val="ru-RU"/>
              </w:rPr>
              <w:t>;</w:t>
            </w:r>
          </w:p>
          <w:p w14:paraId="1C1B7D95" w14:textId="77777777" w:rsidR="002551CB" w:rsidRPr="004522EC" w:rsidRDefault="002551CB" w:rsidP="008D5763">
            <w:pPr>
              <w:pStyle w:val="a4"/>
              <w:numPr>
                <w:ilvl w:val="0"/>
                <w:numId w:val="24"/>
              </w:numPr>
              <w:rPr>
                <w:color w:val="000000"/>
              </w:rPr>
            </w:pPr>
            <w:r w:rsidRPr="004522EC">
              <w:rPr>
                <w:color w:val="000000"/>
              </w:rPr>
              <w:t>формирование уважения к человеку труда и старшему поколению</w:t>
            </w:r>
            <w:r w:rsidRPr="004522EC">
              <w:rPr>
                <w:color w:val="000000"/>
                <w:lang w:val="ru-RU"/>
              </w:rPr>
              <w:t>.</w:t>
            </w:r>
          </w:p>
        </w:tc>
        <w:tc>
          <w:tcPr>
            <w:tcW w:w="3969" w:type="dxa"/>
          </w:tcPr>
          <w:p w14:paraId="65AD8056" w14:textId="77777777" w:rsidR="002551CB" w:rsidRPr="004522EC" w:rsidRDefault="002551CB" w:rsidP="00E332E7">
            <w:pPr>
              <w:ind w:firstLine="33"/>
              <w:contextualSpacing/>
              <w:rPr>
                <w:color w:val="000000"/>
                <w:sz w:val="20"/>
                <w:szCs w:val="20"/>
              </w:rPr>
            </w:pPr>
            <w:r w:rsidRPr="004522EC">
              <w:rPr>
                <w:color w:val="000000"/>
                <w:sz w:val="20"/>
                <w:szCs w:val="20"/>
              </w:rPr>
              <w:t xml:space="preserve">6.1. Ценящий труд в семье и в обществе, уважает людей труда, результаты их деятельности, проявляющий трудолюбие при выполнении поручений </w:t>
            </w:r>
            <w:r w:rsidRPr="004522EC">
              <w:rPr>
                <w:color w:val="000000"/>
                <w:sz w:val="20"/>
                <w:szCs w:val="20"/>
              </w:rPr>
              <w:br/>
              <w:t xml:space="preserve">и в самостоятельной деятельности. Бережно и уважительно относящийся к </w:t>
            </w:r>
            <w:r w:rsidRPr="004522EC">
              <w:rPr>
                <w:color w:val="000000"/>
                <w:sz w:val="20"/>
                <w:szCs w:val="20"/>
              </w:rPr>
              <w:lastRenderedPageBreak/>
              <w:t>результатам своего труда, труда других людей.</w:t>
            </w:r>
          </w:p>
          <w:p w14:paraId="4C2160D2" w14:textId="77777777" w:rsidR="002551CB" w:rsidRPr="004522EC" w:rsidRDefault="002551CB" w:rsidP="00E332E7">
            <w:pPr>
              <w:ind w:firstLine="33"/>
              <w:contextualSpacing/>
              <w:rPr>
                <w:color w:val="000000"/>
                <w:sz w:val="20"/>
                <w:szCs w:val="20"/>
              </w:rPr>
            </w:pPr>
            <w:r w:rsidRPr="004522EC">
              <w:rPr>
                <w:color w:val="000000"/>
                <w:sz w:val="20"/>
                <w:szCs w:val="20"/>
              </w:rPr>
              <w:t xml:space="preserve">6.2. Имеющий элементарные </w:t>
            </w:r>
            <w:r>
              <w:rPr>
                <w:color w:val="000000"/>
                <w:sz w:val="20"/>
                <w:szCs w:val="20"/>
              </w:rPr>
              <w:t>п</w:t>
            </w:r>
            <w:r w:rsidRPr="004522EC">
              <w:rPr>
                <w:color w:val="000000"/>
                <w:sz w:val="20"/>
                <w:szCs w:val="20"/>
              </w:rPr>
              <w:t xml:space="preserve">редставления о профессиях </w:t>
            </w:r>
            <w:r w:rsidRPr="004522EC">
              <w:rPr>
                <w:color w:val="000000"/>
                <w:sz w:val="20"/>
                <w:szCs w:val="20"/>
              </w:rPr>
              <w:br/>
              <w:t>и сферах человеческой деятельности, о роли знаний, науки, современного производства в жизни человека и общества.</w:t>
            </w:r>
          </w:p>
          <w:p w14:paraId="378C429D" w14:textId="77777777" w:rsidR="002551CB" w:rsidRPr="004522EC" w:rsidRDefault="002551CB" w:rsidP="00E332E7">
            <w:pPr>
              <w:ind w:firstLine="33"/>
              <w:contextualSpacing/>
              <w:rPr>
                <w:color w:val="000000"/>
                <w:sz w:val="20"/>
                <w:szCs w:val="20"/>
              </w:rPr>
            </w:pPr>
            <w:r w:rsidRPr="004522EC">
              <w:rPr>
                <w:color w:val="000000"/>
                <w:sz w:val="20"/>
                <w:szCs w:val="20"/>
              </w:rPr>
              <w:t>6.3. Стремящийся к выполнению коллективных и индивидуальных проектов, заданий и поручений.</w:t>
            </w:r>
          </w:p>
          <w:p w14:paraId="1AE45136" w14:textId="77777777" w:rsidR="002551CB" w:rsidRPr="004522EC" w:rsidRDefault="002551CB" w:rsidP="00E332E7">
            <w:pPr>
              <w:contextualSpacing/>
              <w:rPr>
                <w:color w:val="000000"/>
                <w:sz w:val="20"/>
                <w:szCs w:val="20"/>
              </w:rPr>
            </w:pPr>
            <w:r w:rsidRPr="004522EC">
              <w:rPr>
                <w:color w:val="000000"/>
                <w:sz w:val="20"/>
                <w:szCs w:val="20"/>
              </w:rPr>
              <w:t>6.4. Стремящийся к сотрудничеству со сверстниками и взрослыми в трудовой деятельности.</w:t>
            </w:r>
          </w:p>
          <w:p w14:paraId="440C45BB" w14:textId="77777777" w:rsidR="002551CB" w:rsidRPr="004522EC" w:rsidRDefault="002551CB" w:rsidP="00E332E7">
            <w:pPr>
              <w:ind w:firstLine="33"/>
              <w:contextualSpacing/>
              <w:rPr>
                <w:color w:val="000000"/>
                <w:sz w:val="20"/>
                <w:szCs w:val="20"/>
              </w:rPr>
            </w:pPr>
            <w:r w:rsidRPr="004522EC">
              <w:rPr>
                <w:color w:val="000000"/>
                <w:sz w:val="20"/>
                <w:szCs w:val="20"/>
              </w:rPr>
              <w:t xml:space="preserve">6.5. Проявляющий </w:t>
            </w:r>
            <w:r w:rsidRPr="004522EC">
              <w:rPr>
                <w:rFonts w:eastAsia="ZapfDingbats"/>
                <w:color w:val="000000"/>
                <w:sz w:val="20"/>
                <w:szCs w:val="20"/>
              </w:rPr>
              <w:t xml:space="preserve">интерес к </w:t>
            </w:r>
            <w:r w:rsidRPr="004522EC">
              <w:rPr>
                <w:color w:val="000000"/>
                <w:sz w:val="20"/>
                <w:szCs w:val="20"/>
              </w:rPr>
              <w:t>общественно полезной деятельности.</w:t>
            </w:r>
          </w:p>
        </w:tc>
        <w:tc>
          <w:tcPr>
            <w:tcW w:w="4961" w:type="dxa"/>
          </w:tcPr>
          <w:p w14:paraId="25DBEADB" w14:textId="77777777" w:rsidR="002551CB" w:rsidRPr="004522EC" w:rsidRDefault="002551CB" w:rsidP="008D5763">
            <w:pPr>
              <w:pStyle w:val="11"/>
              <w:numPr>
                <w:ilvl w:val="0"/>
                <w:numId w:val="25"/>
              </w:numPr>
              <w:spacing w:before="0" w:beforeAutospacing="0" w:after="0" w:afterAutospacing="0"/>
              <w:rPr>
                <w:rFonts w:eastAsia="ZapfDingbats"/>
                <w:color w:val="000000"/>
                <w:sz w:val="20"/>
                <w:szCs w:val="20"/>
              </w:rPr>
            </w:pPr>
            <w:r w:rsidRPr="004522EC">
              <w:rPr>
                <w:rFonts w:eastAsia="ZapfDingbats"/>
                <w:color w:val="000000"/>
                <w:sz w:val="20"/>
                <w:szCs w:val="20"/>
              </w:rPr>
              <w:lastRenderedPageBreak/>
              <w:t>имеет первичные представления о ценностях труда, о различных профессиях;</w:t>
            </w:r>
          </w:p>
          <w:p w14:paraId="00CD97D3" w14:textId="77777777" w:rsidR="002551CB" w:rsidRPr="004522EC" w:rsidRDefault="002551CB" w:rsidP="008D5763">
            <w:pPr>
              <w:pStyle w:val="11"/>
              <w:numPr>
                <w:ilvl w:val="0"/>
                <w:numId w:val="25"/>
              </w:numPr>
              <w:spacing w:before="0" w:beforeAutospacing="0" w:after="0" w:afterAutospacing="0"/>
              <w:rPr>
                <w:bCs/>
                <w:iCs/>
                <w:color w:val="000000"/>
                <w:sz w:val="20"/>
                <w:szCs w:val="20"/>
              </w:rPr>
            </w:pPr>
            <w:r w:rsidRPr="004522EC">
              <w:rPr>
                <w:bCs/>
                <w:iCs/>
                <w:color w:val="000000"/>
                <w:sz w:val="20"/>
                <w:szCs w:val="20"/>
              </w:rPr>
              <w:t xml:space="preserve">проявляет уважение </w:t>
            </w:r>
            <w:r w:rsidRPr="004522EC">
              <w:rPr>
                <w:color w:val="000000"/>
                <w:sz w:val="20"/>
                <w:szCs w:val="20"/>
              </w:rPr>
              <w:t>к людям труда в семье и в обществе;</w:t>
            </w:r>
          </w:p>
          <w:p w14:paraId="6A4618F8" w14:textId="77777777" w:rsidR="002551CB" w:rsidRPr="004522EC" w:rsidRDefault="002551CB" w:rsidP="008D5763">
            <w:pPr>
              <w:pStyle w:val="11"/>
              <w:numPr>
                <w:ilvl w:val="0"/>
                <w:numId w:val="25"/>
              </w:numPr>
              <w:spacing w:before="0" w:beforeAutospacing="0" w:after="0" w:afterAutospacing="0"/>
              <w:rPr>
                <w:color w:val="000000"/>
                <w:sz w:val="20"/>
                <w:szCs w:val="20"/>
              </w:rPr>
            </w:pPr>
            <w:r w:rsidRPr="004522EC">
              <w:rPr>
                <w:rFonts w:eastAsia="ZapfDingbats"/>
                <w:color w:val="000000"/>
                <w:sz w:val="20"/>
                <w:szCs w:val="20"/>
              </w:rPr>
              <w:lastRenderedPageBreak/>
              <w:t xml:space="preserve">проявляет </w:t>
            </w:r>
            <w:r w:rsidRPr="004522EC">
              <w:rPr>
                <w:color w:val="000000"/>
                <w:sz w:val="20"/>
                <w:szCs w:val="20"/>
              </w:rPr>
              <w:t>навыки сотрудничества со сверстниками и взрослыми в трудовой деятельности.</w:t>
            </w:r>
          </w:p>
        </w:tc>
      </w:tr>
      <w:tr w:rsidR="002551CB" w:rsidRPr="004522EC" w14:paraId="2650DB5D" w14:textId="77777777" w:rsidTr="00E332E7">
        <w:tc>
          <w:tcPr>
            <w:tcW w:w="3510" w:type="dxa"/>
          </w:tcPr>
          <w:p w14:paraId="06E11FAA" w14:textId="77777777" w:rsidR="002551CB" w:rsidRDefault="002551CB" w:rsidP="00E332E7">
            <w:pPr>
              <w:contextualSpacing/>
              <w:rPr>
                <w:color w:val="000000"/>
                <w:sz w:val="20"/>
                <w:szCs w:val="20"/>
              </w:rPr>
            </w:pPr>
            <w:r w:rsidRPr="004522EC">
              <w:rPr>
                <w:b/>
                <w:bCs/>
                <w:color w:val="000000"/>
                <w:sz w:val="20"/>
                <w:szCs w:val="20"/>
              </w:rPr>
              <w:lastRenderedPageBreak/>
              <w:t xml:space="preserve">7. Коммуникация </w:t>
            </w:r>
            <w:r w:rsidRPr="004522EC">
              <w:rPr>
                <w:b/>
                <w:bCs/>
                <w:color w:val="000000"/>
                <w:sz w:val="20"/>
                <w:szCs w:val="20"/>
              </w:rPr>
              <w:br/>
              <w:t>и сотрудничество</w:t>
            </w:r>
            <w:r w:rsidRPr="004522EC">
              <w:rPr>
                <w:color w:val="000000"/>
                <w:sz w:val="20"/>
                <w:szCs w:val="20"/>
              </w:rPr>
              <w:t xml:space="preserve"> </w:t>
            </w:r>
          </w:p>
          <w:p w14:paraId="05886AEB" w14:textId="77777777" w:rsidR="002551CB" w:rsidRPr="004522EC" w:rsidRDefault="002551CB" w:rsidP="00E332E7">
            <w:pPr>
              <w:contextualSpacing/>
              <w:rPr>
                <w:color w:val="000000"/>
                <w:sz w:val="20"/>
                <w:szCs w:val="20"/>
              </w:rPr>
            </w:pPr>
            <w:r w:rsidRPr="004522EC">
              <w:rPr>
                <w:color w:val="000000"/>
                <w:sz w:val="20"/>
                <w:szCs w:val="20"/>
              </w:rPr>
              <w:t xml:space="preserve">Доброжелательно, конструктивно и эффективно взаимодействующий с другими людьми – представителями различных культур, возрастов, лиц с ограниченными возможностями здоровья (в том числе в составе команды); уверенно выражающий свои мысли различными способами </w:t>
            </w:r>
            <w:r w:rsidRPr="004522EC">
              <w:rPr>
                <w:color w:val="000000"/>
                <w:sz w:val="20"/>
                <w:szCs w:val="20"/>
              </w:rPr>
              <w:br/>
              <w:t>на русском и родном языке</w:t>
            </w:r>
            <w:r>
              <w:rPr>
                <w:color w:val="000000"/>
                <w:sz w:val="20"/>
                <w:szCs w:val="20"/>
              </w:rPr>
              <w:t>.</w:t>
            </w:r>
          </w:p>
        </w:tc>
        <w:tc>
          <w:tcPr>
            <w:tcW w:w="2552" w:type="dxa"/>
          </w:tcPr>
          <w:p w14:paraId="5D7A68A6" w14:textId="77777777" w:rsidR="002551CB" w:rsidRPr="00193942" w:rsidRDefault="002551CB" w:rsidP="008D5763">
            <w:pPr>
              <w:pStyle w:val="a4"/>
              <w:numPr>
                <w:ilvl w:val="0"/>
                <w:numId w:val="26"/>
              </w:numPr>
              <w:rPr>
                <w:color w:val="000000"/>
              </w:rPr>
            </w:pPr>
            <w:r w:rsidRPr="00193942">
              <w:rPr>
                <w:color w:val="000000"/>
              </w:rPr>
              <w:t>формирование взаимного уважения</w:t>
            </w:r>
            <w:r w:rsidRPr="00193942">
              <w:rPr>
                <w:color w:val="000000"/>
                <w:lang w:val="ru-RU"/>
              </w:rPr>
              <w:t>;</w:t>
            </w:r>
          </w:p>
          <w:p w14:paraId="3C0D99BF" w14:textId="77777777" w:rsidR="002551CB" w:rsidRPr="00193942" w:rsidRDefault="002551CB" w:rsidP="008D5763">
            <w:pPr>
              <w:pStyle w:val="a4"/>
              <w:numPr>
                <w:ilvl w:val="0"/>
                <w:numId w:val="26"/>
              </w:numPr>
              <w:rPr>
                <w:color w:val="000000"/>
              </w:rPr>
            </w:pPr>
            <w:r w:rsidRPr="00193942">
              <w:rPr>
                <w:color w:val="000000"/>
              </w:rPr>
              <w:t>формирование бережного отношения к культурному наследию и традициям многонационального народа Российской Федерации</w:t>
            </w:r>
            <w:r w:rsidRPr="00193942">
              <w:rPr>
                <w:color w:val="000000"/>
                <w:lang w:val="ru-RU"/>
              </w:rPr>
              <w:t>.</w:t>
            </w:r>
          </w:p>
        </w:tc>
        <w:tc>
          <w:tcPr>
            <w:tcW w:w="3969" w:type="dxa"/>
          </w:tcPr>
          <w:p w14:paraId="70D00E5F" w14:textId="77777777" w:rsidR="002551CB" w:rsidRPr="004522EC" w:rsidRDefault="002551CB" w:rsidP="00E332E7">
            <w:pPr>
              <w:ind w:firstLine="33"/>
              <w:contextualSpacing/>
              <w:rPr>
                <w:color w:val="000000"/>
                <w:sz w:val="20"/>
                <w:szCs w:val="20"/>
              </w:rPr>
            </w:pPr>
            <w:r w:rsidRPr="004522EC">
              <w:rPr>
                <w:color w:val="000000"/>
                <w:sz w:val="20"/>
                <w:szCs w:val="20"/>
              </w:rPr>
              <w:t xml:space="preserve">7.1. Владеющий основами речевой культуры, дружелюбный </w:t>
            </w:r>
            <w:r w:rsidRPr="004522EC">
              <w:rPr>
                <w:color w:val="000000"/>
                <w:sz w:val="20"/>
                <w:szCs w:val="20"/>
              </w:rPr>
              <w:br/>
              <w:t>и доброжелательный, умеющий слушать и слышать собеседника, взаимодействовать со взрослыми и сверстниками на основе общих интересов и дел.</w:t>
            </w:r>
          </w:p>
          <w:p w14:paraId="78C4587B" w14:textId="77777777" w:rsidR="002551CB" w:rsidRPr="004522EC" w:rsidRDefault="002551CB" w:rsidP="00E332E7">
            <w:pPr>
              <w:ind w:firstLine="33"/>
              <w:contextualSpacing/>
              <w:rPr>
                <w:color w:val="000000"/>
                <w:sz w:val="20"/>
                <w:szCs w:val="20"/>
              </w:rPr>
            </w:pPr>
            <w:r w:rsidRPr="004522EC">
              <w:rPr>
                <w:color w:val="000000"/>
                <w:sz w:val="20"/>
                <w:szCs w:val="20"/>
              </w:rPr>
              <w:t xml:space="preserve">7.2. Следующий элементарным общественным нормам </w:t>
            </w:r>
            <w:r>
              <w:rPr>
                <w:color w:val="000000"/>
                <w:sz w:val="20"/>
                <w:szCs w:val="20"/>
              </w:rPr>
              <w:t>и п</w:t>
            </w:r>
            <w:r w:rsidRPr="004522EC">
              <w:rPr>
                <w:color w:val="000000"/>
                <w:sz w:val="20"/>
                <w:szCs w:val="20"/>
              </w:rPr>
              <w:t>равилам поведения, владеет основами управления эмоциональным состоянием (эмоциональный интеллект).</w:t>
            </w:r>
          </w:p>
          <w:p w14:paraId="1F835E32" w14:textId="77777777" w:rsidR="002551CB" w:rsidRPr="004522EC" w:rsidRDefault="002551CB" w:rsidP="00E332E7">
            <w:pPr>
              <w:ind w:firstLine="33"/>
              <w:contextualSpacing/>
              <w:rPr>
                <w:color w:val="000000"/>
                <w:sz w:val="20"/>
                <w:szCs w:val="20"/>
              </w:rPr>
            </w:pPr>
            <w:r w:rsidRPr="004522EC">
              <w:rPr>
                <w:color w:val="000000"/>
                <w:sz w:val="20"/>
                <w:szCs w:val="20"/>
              </w:rPr>
              <w:t>7.3. Ориентирующийся в окружающей среде (городской, сельской), следует принятым в обществе нормам и правилам поведения (социальный интеллект).</w:t>
            </w:r>
          </w:p>
          <w:p w14:paraId="0DC17338" w14:textId="77777777" w:rsidR="002551CB" w:rsidRPr="004522EC" w:rsidRDefault="002551CB" w:rsidP="00E332E7">
            <w:pPr>
              <w:ind w:firstLine="33"/>
              <w:contextualSpacing/>
              <w:rPr>
                <w:color w:val="000000"/>
                <w:sz w:val="20"/>
                <w:szCs w:val="20"/>
              </w:rPr>
            </w:pPr>
            <w:r w:rsidRPr="004522EC">
              <w:rPr>
                <w:color w:val="000000"/>
                <w:sz w:val="20"/>
                <w:szCs w:val="20"/>
              </w:rPr>
              <w:t>7.4. Владеющий средствами вербального и невербального общения.</w:t>
            </w:r>
          </w:p>
          <w:p w14:paraId="516DD0A8" w14:textId="77777777" w:rsidR="002551CB" w:rsidRPr="004522EC" w:rsidRDefault="002551CB" w:rsidP="00E332E7">
            <w:pPr>
              <w:contextualSpacing/>
              <w:rPr>
                <w:color w:val="000000"/>
                <w:sz w:val="20"/>
                <w:szCs w:val="20"/>
              </w:rPr>
            </w:pPr>
            <w:r w:rsidRPr="004522EC">
              <w:rPr>
                <w:color w:val="000000"/>
                <w:sz w:val="20"/>
                <w:szCs w:val="20"/>
              </w:rPr>
              <w:t>7.5. Демонстрирующий в общении самоуважение и уважение к другим людям, их правам и свободам.</w:t>
            </w:r>
          </w:p>
          <w:p w14:paraId="7CEAA866" w14:textId="77777777" w:rsidR="002551CB" w:rsidRPr="004522EC" w:rsidRDefault="002551CB" w:rsidP="00E332E7">
            <w:pPr>
              <w:ind w:firstLine="33"/>
              <w:contextualSpacing/>
              <w:rPr>
                <w:color w:val="000000"/>
                <w:sz w:val="20"/>
                <w:szCs w:val="20"/>
              </w:rPr>
            </w:pPr>
            <w:r w:rsidRPr="004522EC">
              <w:rPr>
                <w:color w:val="000000"/>
                <w:sz w:val="20"/>
                <w:szCs w:val="20"/>
              </w:rPr>
              <w:t>7.6. Принимающий запрет на физическое и психологическое воздействие на другого человека.</w:t>
            </w:r>
          </w:p>
        </w:tc>
        <w:tc>
          <w:tcPr>
            <w:tcW w:w="4961" w:type="dxa"/>
          </w:tcPr>
          <w:p w14:paraId="514B5C6C" w14:textId="77777777" w:rsidR="002551CB" w:rsidRPr="00193942" w:rsidRDefault="002551CB" w:rsidP="008D5763">
            <w:pPr>
              <w:pStyle w:val="a4"/>
              <w:numPr>
                <w:ilvl w:val="0"/>
                <w:numId w:val="27"/>
              </w:numPr>
              <w:rPr>
                <w:color w:val="000000"/>
              </w:rPr>
            </w:pPr>
            <w:r w:rsidRPr="00193942">
              <w:rPr>
                <w:color w:val="000000"/>
              </w:rPr>
              <w:t>умеет выслушать замечание и адекватно отреагировать на него (эмоционально, вербально);</w:t>
            </w:r>
          </w:p>
          <w:p w14:paraId="53256F61" w14:textId="77777777" w:rsidR="002551CB" w:rsidRPr="00193942" w:rsidRDefault="002551CB" w:rsidP="008D5763">
            <w:pPr>
              <w:pStyle w:val="a4"/>
              <w:numPr>
                <w:ilvl w:val="0"/>
                <w:numId w:val="27"/>
              </w:numPr>
              <w:rPr>
                <w:color w:val="000000"/>
              </w:rPr>
            </w:pPr>
            <w:r w:rsidRPr="00193942">
              <w:rPr>
                <w:color w:val="000000"/>
              </w:rPr>
              <w:t>умеет выразить и отстоять свою позицию, а также принять позицию другого человека (сверстника, взрослого);</w:t>
            </w:r>
          </w:p>
          <w:p w14:paraId="5E2EB567" w14:textId="77777777" w:rsidR="002551CB" w:rsidRPr="00193942" w:rsidRDefault="002551CB" w:rsidP="008D5763">
            <w:pPr>
              <w:pStyle w:val="a4"/>
              <w:numPr>
                <w:ilvl w:val="0"/>
                <w:numId w:val="27"/>
              </w:numPr>
              <w:rPr>
                <w:color w:val="000000"/>
              </w:rPr>
            </w:pPr>
            <w:r w:rsidRPr="00193942">
              <w:rPr>
                <w:color w:val="000000"/>
              </w:rPr>
              <w:t>отрицательно относиться к лжи и манипуляции (в собственном поведении и со стороны других людей);</w:t>
            </w:r>
          </w:p>
          <w:p w14:paraId="40F2101A" w14:textId="77777777" w:rsidR="002551CB" w:rsidRPr="00193942" w:rsidRDefault="002551CB" w:rsidP="008D5763">
            <w:pPr>
              <w:pStyle w:val="a4"/>
              <w:numPr>
                <w:ilvl w:val="0"/>
                <w:numId w:val="27"/>
              </w:numPr>
              <w:rPr>
                <w:color w:val="000000"/>
              </w:rPr>
            </w:pPr>
            <w:r w:rsidRPr="00193942">
              <w:rPr>
                <w:color w:val="000000"/>
              </w:rPr>
              <w:t xml:space="preserve">стремится обличить несправедливость </w:t>
            </w:r>
            <w:r w:rsidRPr="00193942">
              <w:rPr>
                <w:color w:val="000000"/>
              </w:rPr>
              <w:br/>
              <w:t>и встать на защиту несправедливо обиженного;</w:t>
            </w:r>
          </w:p>
          <w:p w14:paraId="21608D90" w14:textId="77777777" w:rsidR="002551CB" w:rsidRPr="00193942" w:rsidRDefault="002551CB" w:rsidP="008D5763">
            <w:pPr>
              <w:pStyle w:val="a4"/>
              <w:numPr>
                <w:ilvl w:val="0"/>
                <w:numId w:val="27"/>
              </w:numPr>
              <w:rPr>
                <w:color w:val="000000"/>
              </w:rPr>
            </w:pPr>
            <w:r w:rsidRPr="00193942">
              <w:rPr>
                <w:color w:val="000000"/>
              </w:rPr>
              <w:t>выполняет разные виды заданий, поручений, просьб, связанных</w:t>
            </w:r>
            <w:r>
              <w:rPr>
                <w:color w:val="000000"/>
                <w:lang w:val="ru-RU"/>
              </w:rPr>
              <w:t xml:space="preserve"> </w:t>
            </w:r>
            <w:r w:rsidRPr="00193942">
              <w:rPr>
                <w:color w:val="000000"/>
              </w:rPr>
              <w:t>с гармонизацией общественного окружения;</w:t>
            </w:r>
          </w:p>
          <w:p w14:paraId="1023982B" w14:textId="77777777" w:rsidR="002551CB" w:rsidRPr="00193942" w:rsidRDefault="002551CB" w:rsidP="008D5763">
            <w:pPr>
              <w:pStyle w:val="a4"/>
              <w:numPr>
                <w:ilvl w:val="0"/>
                <w:numId w:val="27"/>
              </w:numPr>
              <w:rPr>
                <w:color w:val="000000"/>
              </w:rPr>
            </w:pPr>
            <w:r w:rsidRPr="00193942">
              <w:rPr>
                <w:color w:val="000000"/>
              </w:rPr>
              <w:t xml:space="preserve">умеет выступить и в роли организатора, </w:t>
            </w:r>
            <w:r w:rsidRPr="00193942">
              <w:rPr>
                <w:color w:val="000000"/>
              </w:rPr>
              <w:br/>
              <w:t>и в роли исполнителя в деловом, игровом, коммуникативном взаимодействии;</w:t>
            </w:r>
          </w:p>
          <w:p w14:paraId="40916EB5" w14:textId="77777777" w:rsidR="002551CB" w:rsidRPr="00193942" w:rsidRDefault="002551CB" w:rsidP="008D5763">
            <w:pPr>
              <w:pStyle w:val="a4"/>
              <w:numPr>
                <w:ilvl w:val="0"/>
                <w:numId w:val="27"/>
              </w:numPr>
              <w:rPr>
                <w:color w:val="000000"/>
              </w:rPr>
            </w:pPr>
            <w:r w:rsidRPr="00193942">
              <w:rPr>
                <w:color w:val="000000"/>
              </w:rPr>
              <w:t>оказывает посильную помощь другим людям (сверстникам и взрослым) по их просьбе и собственной инициативе.</w:t>
            </w:r>
          </w:p>
        </w:tc>
      </w:tr>
      <w:tr w:rsidR="002551CB" w:rsidRPr="004522EC" w14:paraId="43CF2303" w14:textId="77777777" w:rsidTr="00E332E7">
        <w:tc>
          <w:tcPr>
            <w:tcW w:w="3510" w:type="dxa"/>
          </w:tcPr>
          <w:p w14:paraId="06FC4ED0" w14:textId="77777777" w:rsidR="002551CB" w:rsidRPr="004522EC" w:rsidRDefault="002551CB" w:rsidP="00E332E7">
            <w:pPr>
              <w:contextualSpacing/>
              <w:rPr>
                <w:color w:val="000000"/>
                <w:sz w:val="20"/>
                <w:szCs w:val="20"/>
              </w:rPr>
            </w:pPr>
            <w:r w:rsidRPr="004522EC">
              <w:rPr>
                <w:color w:val="000000"/>
                <w:sz w:val="20"/>
                <w:szCs w:val="20"/>
              </w:rPr>
              <w:lastRenderedPageBreak/>
              <w:t xml:space="preserve">8. </w:t>
            </w:r>
            <w:r w:rsidRPr="004522EC">
              <w:rPr>
                <w:b/>
                <w:bCs/>
                <w:color w:val="000000"/>
                <w:sz w:val="20"/>
                <w:szCs w:val="20"/>
              </w:rPr>
              <w:t>Здоровье и безопасность</w:t>
            </w:r>
            <w:r w:rsidRPr="004522EC">
              <w:rPr>
                <w:color w:val="000000"/>
                <w:sz w:val="20"/>
                <w:szCs w:val="20"/>
              </w:rPr>
              <w:t xml:space="preserve"> Стремящийся к гармоничному развитию, осознанно выполняющий правила здорового и экологически целесообразного образа жизни и поведения, безопасного для человека </w:t>
            </w:r>
            <w:r w:rsidRPr="004522EC">
              <w:rPr>
                <w:color w:val="000000"/>
                <w:sz w:val="20"/>
                <w:szCs w:val="20"/>
              </w:rPr>
              <w:br/>
              <w:t>и окружающей среды (в том числе и сетевой), воспринимающий природу как ценность, обладающий чувством меры, рачительно и бережно относящийся к природным ресурсам, ограничивающий свои потребности.</w:t>
            </w:r>
          </w:p>
        </w:tc>
        <w:tc>
          <w:tcPr>
            <w:tcW w:w="2552" w:type="dxa"/>
          </w:tcPr>
          <w:p w14:paraId="186834BE" w14:textId="77777777" w:rsidR="002551CB" w:rsidRPr="00193942" w:rsidRDefault="002551CB" w:rsidP="008D5763">
            <w:pPr>
              <w:pStyle w:val="a4"/>
              <w:numPr>
                <w:ilvl w:val="0"/>
                <w:numId w:val="28"/>
              </w:numPr>
              <w:rPr>
                <w:color w:val="000000"/>
              </w:rPr>
            </w:pPr>
            <w:r w:rsidRPr="00193942">
              <w:rPr>
                <w:color w:val="000000"/>
              </w:rPr>
              <w:t>формирование уважения к закону и правопорядку</w:t>
            </w:r>
            <w:r w:rsidRPr="00193942">
              <w:rPr>
                <w:color w:val="000000"/>
                <w:lang w:val="ru-RU"/>
              </w:rPr>
              <w:t>;</w:t>
            </w:r>
          </w:p>
          <w:p w14:paraId="70BC12D2" w14:textId="77777777" w:rsidR="002551CB" w:rsidRPr="00193942" w:rsidRDefault="002551CB" w:rsidP="008D5763">
            <w:pPr>
              <w:pStyle w:val="a4"/>
              <w:numPr>
                <w:ilvl w:val="0"/>
                <w:numId w:val="28"/>
              </w:numPr>
              <w:rPr>
                <w:color w:val="000000"/>
              </w:rPr>
            </w:pPr>
            <w:r w:rsidRPr="00193942">
              <w:rPr>
                <w:color w:val="000000"/>
              </w:rPr>
              <w:t>формирование взаимного уважения</w:t>
            </w:r>
            <w:r w:rsidRPr="00193942">
              <w:rPr>
                <w:color w:val="000000"/>
                <w:lang w:val="ru-RU"/>
              </w:rPr>
              <w:t>;</w:t>
            </w:r>
          </w:p>
          <w:p w14:paraId="7A2AEC29" w14:textId="77777777" w:rsidR="002551CB" w:rsidRPr="00193942" w:rsidRDefault="002551CB" w:rsidP="008D5763">
            <w:pPr>
              <w:pStyle w:val="a4"/>
              <w:numPr>
                <w:ilvl w:val="0"/>
                <w:numId w:val="28"/>
              </w:numPr>
              <w:rPr>
                <w:color w:val="000000"/>
              </w:rPr>
            </w:pPr>
            <w:r w:rsidRPr="00193942">
              <w:rPr>
                <w:color w:val="000000"/>
              </w:rPr>
              <w:t>формирование бережного отношения к природе и окружающей среде</w:t>
            </w:r>
            <w:r w:rsidRPr="00193942">
              <w:rPr>
                <w:color w:val="000000"/>
                <w:lang w:val="ru-RU"/>
              </w:rPr>
              <w:t>.</w:t>
            </w:r>
          </w:p>
          <w:p w14:paraId="5BB2D40F" w14:textId="77777777" w:rsidR="002551CB" w:rsidRPr="004522EC" w:rsidRDefault="002551CB" w:rsidP="00E332E7">
            <w:pPr>
              <w:ind w:firstLine="33"/>
              <w:rPr>
                <w:color w:val="000000"/>
                <w:sz w:val="20"/>
                <w:szCs w:val="20"/>
                <w:lang w:val="x-none"/>
              </w:rPr>
            </w:pPr>
          </w:p>
        </w:tc>
        <w:tc>
          <w:tcPr>
            <w:tcW w:w="3969" w:type="dxa"/>
          </w:tcPr>
          <w:p w14:paraId="767E2454" w14:textId="77777777" w:rsidR="002551CB" w:rsidRPr="004522EC" w:rsidRDefault="002551CB" w:rsidP="00E332E7">
            <w:pPr>
              <w:contextualSpacing/>
              <w:rPr>
                <w:color w:val="000000"/>
                <w:sz w:val="20"/>
                <w:szCs w:val="20"/>
              </w:rPr>
            </w:pPr>
            <w:r w:rsidRPr="004522EC">
              <w:rPr>
                <w:color w:val="000000"/>
                <w:sz w:val="20"/>
                <w:szCs w:val="20"/>
              </w:rPr>
              <w:t xml:space="preserve">8.1. </w:t>
            </w:r>
            <w:r w:rsidRPr="004522EC">
              <w:rPr>
                <w:bCs/>
                <w:color w:val="000000"/>
                <w:sz w:val="20"/>
                <w:szCs w:val="20"/>
              </w:rPr>
              <w:t xml:space="preserve">Обладающий жизнестойкостью и оптимизмом, основными навыками личной и общественной гигиены, стремится соблюдать правила безопасного поведения </w:t>
            </w:r>
            <w:r w:rsidRPr="004522EC">
              <w:rPr>
                <w:bCs/>
                <w:color w:val="000000"/>
                <w:sz w:val="20"/>
                <w:szCs w:val="20"/>
              </w:rPr>
              <w:br/>
              <w:t>в быту, социуме, природе.</w:t>
            </w:r>
          </w:p>
          <w:p w14:paraId="6044A565" w14:textId="77777777" w:rsidR="002551CB" w:rsidRPr="004522EC" w:rsidRDefault="002551CB" w:rsidP="00E332E7">
            <w:pPr>
              <w:contextualSpacing/>
              <w:rPr>
                <w:color w:val="000000"/>
                <w:sz w:val="20"/>
                <w:szCs w:val="20"/>
              </w:rPr>
            </w:pPr>
            <w:r w:rsidRPr="004522EC">
              <w:rPr>
                <w:color w:val="000000"/>
                <w:sz w:val="20"/>
                <w:szCs w:val="20"/>
              </w:rPr>
              <w:t>8.2. Обладающий элементарными представлениями об особенностях здорового образа жизни.</w:t>
            </w:r>
          </w:p>
          <w:p w14:paraId="448A0FB3" w14:textId="77777777" w:rsidR="002551CB" w:rsidRPr="004522EC" w:rsidRDefault="002551CB" w:rsidP="00E332E7">
            <w:pPr>
              <w:contextualSpacing/>
              <w:rPr>
                <w:color w:val="000000"/>
                <w:sz w:val="20"/>
                <w:szCs w:val="20"/>
              </w:rPr>
            </w:pPr>
            <w:r w:rsidRPr="004522EC">
              <w:rPr>
                <w:color w:val="000000"/>
                <w:sz w:val="20"/>
                <w:szCs w:val="20"/>
              </w:rPr>
              <w:t>8.3. Обладающий элементарными представлениями о правилах безопасности дома, на улице, на дороге, на воде.</w:t>
            </w:r>
          </w:p>
          <w:p w14:paraId="7F89111A" w14:textId="77777777" w:rsidR="002551CB" w:rsidRPr="004522EC" w:rsidRDefault="002551CB" w:rsidP="00E332E7">
            <w:pPr>
              <w:contextualSpacing/>
              <w:rPr>
                <w:color w:val="000000"/>
                <w:sz w:val="20"/>
                <w:szCs w:val="20"/>
              </w:rPr>
            </w:pPr>
            <w:r w:rsidRPr="004522EC">
              <w:rPr>
                <w:color w:val="000000"/>
                <w:sz w:val="20"/>
                <w:szCs w:val="20"/>
              </w:rPr>
              <w:t xml:space="preserve">8.4. Соблюдающий правила здорового, экологически целесообразного образа жизни </w:t>
            </w:r>
            <w:r w:rsidRPr="004522EC">
              <w:rPr>
                <w:color w:val="000000"/>
                <w:sz w:val="20"/>
                <w:szCs w:val="20"/>
              </w:rPr>
              <w:br/>
              <w:t>и поведения, безопасного для человека и окружающей среды.</w:t>
            </w:r>
          </w:p>
          <w:p w14:paraId="486212CC" w14:textId="77777777" w:rsidR="002551CB" w:rsidRPr="004522EC" w:rsidRDefault="002551CB" w:rsidP="00E332E7">
            <w:pPr>
              <w:ind w:firstLine="33"/>
              <w:contextualSpacing/>
              <w:rPr>
                <w:color w:val="000000"/>
                <w:sz w:val="20"/>
                <w:szCs w:val="20"/>
              </w:rPr>
            </w:pPr>
            <w:r w:rsidRPr="004522EC">
              <w:rPr>
                <w:color w:val="000000"/>
                <w:sz w:val="20"/>
                <w:szCs w:val="20"/>
              </w:rPr>
              <w:t>8.5. Чутко и гуманно относящийся ко всем объектам живой и неживой природы.</w:t>
            </w:r>
          </w:p>
          <w:p w14:paraId="7577FBCA" w14:textId="77777777" w:rsidR="002551CB" w:rsidRPr="004522EC" w:rsidRDefault="002551CB" w:rsidP="00E332E7">
            <w:pPr>
              <w:contextualSpacing/>
              <w:rPr>
                <w:color w:val="000000"/>
                <w:sz w:val="20"/>
                <w:szCs w:val="20"/>
              </w:rPr>
            </w:pPr>
            <w:r w:rsidRPr="004522EC">
              <w:rPr>
                <w:color w:val="000000"/>
                <w:sz w:val="20"/>
                <w:szCs w:val="20"/>
              </w:rPr>
              <w:t>8.6. Понимающий ценность собственной жизни и необходимость заботиться о собственном здоровье и безопасности</w:t>
            </w:r>
          </w:p>
        </w:tc>
        <w:tc>
          <w:tcPr>
            <w:tcW w:w="4961" w:type="dxa"/>
          </w:tcPr>
          <w:p w14:paraId="170372DD" w14:textId="77777777" w:rsidR="002551CB" w:rsidRPr="00193942" w:rsidRDefault="002551CB" w:rsidP="008D5763">
            <w:pPr>
              <w:pStyle w:val="a4"/>
              <w:numPr>
                <w:ilvl w:val="0"/>
                <w:numId w:val="29"/>
              </w:numPr>
              <w:rPr>
                <w:color w:val="000000"/>
              </w:rPr>
            </w:pPr>
            <w:r w:rsidRPr="00193942">
              <w:rPr>
                <w:color w:val="000000"/>
              </w:rPr>
              <w:t xml:space="preserve">умеет регулировать свое поведение и эмоции в обществе, сдерживать негативные импульсы </w:t>
            </w:r>
            <w:r w:rsidRPr="00193942">
              <w:rPr>
                <w:color w:val="000000"/>
              </w:rPr>
              <w:br/>
              <w:t>и состояния;</w:t>
            </w:r>
          </w:p>
          <w:p w14:paraId="7A5A5323" w14:textId="77777777" w:rsidR="002551CB" w:rsidRPr="00193942" w:rsidRDefault="002551CB" w:rsidP="008D5763">
            <w:pPr>
              <w:pStyle w:val="a4"/>
              <w:numPr>
                <w:ilvl w:val="0"/>
                <w:numId w:val="29"/>
              </w:numPr>
              <w:rPr>
                <w:color w:val="000000"/>
              </w:rPr>
            </w:pPr>
            <w:r w:rsidRPr="00193942">
              <w:rPr>
                <w:color w:val="000000"/>
              </w:rPr>
              <w:t xml:space="preserve">знает и выполняет нормы и правила поведения в общественных местах </w:t>
            </w:r>
            <w:r w:rsidRPr="00193942">
              <w:rPr>
                <w:color w:val="000000"/>
              </w:rPr>
              <w:br/>
              <w:t>в соответствии с их спецификой (детский сад, транспорт, поликлиника, магазин, музей, театр и пр.);</w:t>
            </w:r>
          </w:p>
          <w:p w14:paraId="76345129" w14:textId="77777777" w:rsidR="002551CB" w:rsidRPr="00193942" w:rsidRDefault="002551CB" w:rsidP="008D5763">
            <w:pPr>
              <w:pStyle w:val="a4"/>
              <w:numPr>
                <w:ilvl w:val="0"/>
                <w:numId w:val="29"/>
              </w:numPr>
              <w:rPr>
                <w:color w:val="000000"/>
              </w:rPr>
            </w:pPr>
            <w:r w:rsidRPr="00193942">
              <w:rPr>
                <w:color w:val="000000"/>
              </w:rPr>
              <w:t xml:space="preserve">умеет донести свою мысль с использованием разных средств общения до собеседника на основе особенностей его личности (возрастных, </w:t>
            </w:r>
            <w:r>
              <w:rPr>
                <w:color w:val="000000"/>
                <w:lang w:val="ru-RU"/>
              </w:rPr>
              <w:t>психологических</w:t>
            </w:r>
            <w:r w:rsidRPr="00193942">
              <w:rPr>
                <w:color w:val="000000"/>
              </w:rPr>
              <w:t>, физических);</w:t>
            </w:r>
          </w:p>
          <w:p w14:paraId="501A7E04" w14:textId="77777777" w:rsidR="002551CB" w:rsidRPr="00193942" w:rsidRDefault="002551CB" w:rsidP="008D5763">
            <w:pPr>
              <w:pStyle w:val="a4"/>
              <w:numPr>
                <w:ilvl w:val="0"/>
                <w:numId w:val="29"/>
              </w:numPr>
              <w:rPr>
                <w:color w:val="000000"/>
              </w:rPr>
            </w:pPr>
            <w:r w:rsidRPr="00193942">
              <w:rPr>
                <w:color w:val="000000"/>
              </w:rPr>
              <w:t>спокойно реагирует на непривычное поведение других людей, стремится обсудить его с взрослыми без осуждения;</w:t>
            </w:r>
          </w:p>
          <w:p w14:paraId="23613D7D" w14:textId="77777777" w:rsidR="002551CB" w:rsidRPr="00193942" w:rsidRDefault="002551CB" w:rsidP="008D5763">
            <w:pPr>
              <w:pStyle w:val="a4"/>
              <w:numPr>
                <w:ilvl w:val="0"/>
                <w:numId w:val="29"/>
              </w:numPr>
              <w:rPr>
                <w:color w:val="000000"/>
              </w:rPr>
            </w:pPr>
            <w:r w:rsidRPr="00193942">
              <w:rPr>
                <w:color w:val="000000"/>
              </w:rPr>
              <w:t>не применяет физического насилия и вербальной агрессии в общении с другими людьми;</w:t>
            </w:r>
          </w:p>
          <w:p w14:paraId="6480BCAC" w14:textId="77777777" w:rsidR="002551CB" w:rsidRPr="00193942" w:rsidRDefault="002551CB" w:rsidP="008D5763">
            <w:pPr>
              <w:pStyle w:val="a4"/>
              <w:numPr>
                <w:ilvl w:val="0"/>
                <w:numId w:val="29"/>
              </w:numPr>
              <w:rPr>
                <w:color w:val="000000"/>
              </w:rPr>
            </w:pPr>
            <w:r w:rsidRPr="00193942">
              <w:rPr>
                <w:color w:val="000000"/>
              </w:rPr>
              <w:t>отстаивает свое достоинство и свои права в обществе сверстников и взрослых;</w:t>
            </w:r>
          </w:p>
          <w:p w14:paraId="39D311A3" w14:textId="77777777" w:rsidR="002551CB" w:rsidRPr="00193942" w:rsidRDefault="002551CB" w:rsidP="008D5763">
            <w:pPr>
              <w:pStyle w:val="a4"/>
              <w:numPr>
                <w:ilvl w:val="0"/>
                <w:numId w:val="29"/>
              </w:numPr>
              <w:rPr>
                <w:color w:val="000000"/>
              </w:rPr>
            </w:pPr>
            <w:r w:rsidRPr="00193942">
              <w:rPr>
                <w:color w:val="000000"/>
              </w:rPr>
              <w:t>помогает менее защищенным и слабым сверстникам отстаивать их права и достоинство;</w:t>
            </w:r>
          </w:p>
          <w:p w14:paraId="71587D6B" w14:textId="77777777" w:rsidR="002551CB" w:rsidRPr="004522EC" w:rsidRDefault="002551CB" w:rsidP="008D5763">
            <w:pPr>
              <w:pStyle w:val="11"/>
              <w:numPr>
                <w:ilvl w:val="0"/>
                <w:numId w:val="29"/>
              </w:numPr>
              <w:spacing w:before="0" w:beforeAutospacing="0" w:after="0" w:afterAutospacing="0"/>
              <w:rPr>
                <w:iCs/>
                <w:color w:val="000000"/>
                <w:sz w:val="20"/>
                <w:szCs w:val="20"/>
              </w:rPr>
            </w:pPr>
            <w:r w:rsidRPr="004522EC">
              <w:rPr>
                <w:rFonts w:eastAsia="ZapfDingbats"/>
                <w:color w:val="000000"/>
                <w:sz w:val="20"/>
                <w:szCs w:val="20"/>
              </w:rPr>
              <w:t xml:space="preserve">имеет первичные представления </w:t>
            </w:r>
            <w:r w:rsidRPr="004522EC">
              <w:rPr>
                <w:rFonts w:eastAsia="ZapfDingbats"/>
                <w:color w:val="000000"/>
                <w:sz w:val="20"/>
                <w:szCs w:val="20"/>
              </w:rPr>
              <w:br/>
              <w:t xml:space="preserve">об экологических ценностях, основанных на заботе о </w:t>
            </w:r>
            <w:r w:rsidRPr="004522EC">
              <w:rPr>
                <w:iCs/>
                <w:color w:val="000000"/>
                <w:sz w:val="20"/>
                <w:szCs w:val="20"/>
              </w:rPr>
              <w:t>живой и неживой природе, родном крае, бережном отношении к собственному здоровью;</w:t>
            </w:r>
          </w:p>
          <w:p w14:paraId="6AD05E97" w14:textId="77777777" w:rsidR="002551CB" w:rsidRPr="004522EC" w:rsidRDefault="002551CB" w:rsidP="008D5763">
            <w:pPr>
              <w:pStyle w:val="11"/>
              <w:numPr>
                <w:ilvl w:val="0"/>
                <w:numId w:val="29"/>
              </w:numPr>
              <w:spacing w:before="0" w:beforeAutospacing="0" w:after="0" w:afterAutospacing="0"/>
              <w:rPr>
                <w:color w:val="000000"/>
                <w:sz w:val="20"/>
                <w:szCs w:val="20"/>
              </w:rPr>
            </w:pPr>
            <w:r w:rsidRPr="004522EC">
              <w:rPr>
                <w:color w:val="000000"/>
                <w:sz w:val="20"/>
                <w:szCs w:val="20"/>
              </w:rPr>
              <w:t xml:space="preserve">проявляет желание участвовать </w:t>
            </w:r>
            <w:r w:rsidRPr="004522EC">
              <w:rPr>
                <w:color w:val="000000"/>
                <w:sz w:val="20"/>
                <w:szCs w:val="20"/>
              </w:rPr>
              <w:br/>
              <w:t>в экологических проектах, различных мероприятиях экологической</w:t>
            </w:r>
            <w:r>
              <w:rPr>
                <w:color w:val="000000"/>
                <w:sz w:val="20"/>
                <w:szCs w:val="20"/>
              </w:rPr>
              <w:t xml:space="preserve"> </w:t>
            </w:r>
            <w:r w:rsidRPr="004522EC">
              <w:rPr>
                <w:color w:val="000000"/>
                <w:sz w:val="20"/>
                <w:szCs w:val="20"/>
              </w:rPr>
              <w:t>направленности;</w:t>
            </w:r>
          </w:p>
          <w:p w14:paraId="56C9B646" w14:textId="77777777" w:rsidR="002551CB" w:rsidRPr="004522EC" w:rsidRDefault="002551CB" w:rsidP="008D5763">
            <w:pPr>
              <w:pStyle w:val="11"/>
              <w:numPr>
                <w:ilvl w:val="0"/>
                <w:numId w:val="29"/>
              </w:numPr>
              <w:spacing w:before="0" w:beforeAutospacing="0" w:after="0" w:afterAutospacing="0"/>
              <w:rPr>
                <w:b/>
                <w:i/>
                <w:color w:val="000000"/>
                <w:sz w:val="20"/>
                <w:szCs w:val="20"/>
              </w:rPr>
            </w:pPr>
            <w:r w:rsidRPr="004522EC">
              <w:rPr>
                <w:color w:val="000000"/>
                <w:sz w:val="20"/>
                <w:szCs w:val="20"/>
              </w:rPr>
              <w:t>проявляет разнообразные нравственные чувства, эмоционально-ценностное отношение к природе;</w:t>
            </w:r>
          </w:p>
          <w:p w14:paraId="1362792B" w14:textId="77777777" w:rsidR="002551CB" w:rsidRPr="00193942" w:rsidRDefault="002551CB" w:rsidP="008D5763">
            <w:pPr>
              <w:pStyle w:val="a4"/>
              <w:numPr>
                <w:ilvl w:val="0"/>
                <w:numId w:val="29"/>
              </w:numPr>
              <w:rPr>
                <w:color w:val="000000"/>
              </w:rPr>
            </w:pPr>
            <w:r w:rsidRPr="00193942">
              <w:rPr>
                <w:color w:val="000000"/>
              </w:rPr>
              <w:t>имеет начальные знания о традициях нравственно-этического отношения к природе в культуре России, нормах экологической этики.</w:t>
            </w:r>
          </w:p>
        </w:tc>
      </w:tr>
      <w:tr w:rsidR="002551CB" w:rsidRPr="004522EC" w14:paraId="724E66AE" w14:textId="77777777" w:rsidTr="00E332E7">
        <w:tc>
          <w:tcPr>
            <w:tcW w:w="3510" w:type="dxa"/>
          </w:tcPr>
          <w:p w14:paraId="7C7F135C" w14:textId="77777777" w:rsidR="002551CB" w:rsidRPr="00193942" w:rsidRDefault="002551CB" w:rsidP="00E332E7">
            <w:pPr>
              <w:contextualSpacing/>
              <w:rPr>
                <w:color w:val="000000"/>
                <w:sz w:val="20"/>
                <w:szCs w:val="20"/>
              </w:rPr>
            </w:pPr>
            <w:r w:rsidRPr="00193942">
              <w:rPr>
                <w:b/>
                <w:bCs/>
                <w:color w:val="000000"/>
                <w:sz w:val="20"/>
                <w:szCs w:val="20"/>
              </w:rPr>
              <w:t>9. Мобильность и устойчивость</w:t>
            </w:r>
          </w:p>
          <w:p w14:paraId="3216B87E" w14:textId="77777777" w:rsidR="002551CB" w:rsidRPr="00193942" w:rsidRDefault="002551CB" w:rsidP="00E332E7">
            <w:pPr>
              <w:contextualSpacing/>
              <w:rPr>
                <w:b/>
                <w:bCs/>
                <w:color w:val="000000"/>
                <w:sz w:val="20"/>
                <w:szCs w:val="20"/>
              </w:rPr>
            </w:pPr>
            <w:r w:rsidRPr="00193942">
              <w:rPr>
                <w:color w:val="000000"/>
                <w:sz w:val="20"/>
                <w:szCs w:val="20"/>
              </w:rPr>
              <w:t xml:space="preserve">Сохраняющий внутреннюю устойчивость в динамично меняющихся и непредсказуемых условиях, гибко адаптирующийся к </w:t>
            </w:r>
            <w:r w:rsidRPr="00193942">
              <w:rPr>
                <w:color w:val="000000"/>
                <w:sz w:val="20"/>
                <w:szCs w:val="20"/>
              </w:rPr>
              <w:lastRenderedPageBreak/>
              <w:t xml:space="preserve">изменениям, проявляющий социальную, профессиональную </w:t>
            </w:r>
            <w:r w:rsidRPr="00193942">
              <w:rPr>
                <w:color w:val="000000"/>
                <w:sz w:val="20"/>
                <w:szCs w:val="20"/>
              </w:rPr>
              <w:br/>
              <w:t xml:space="preserve">и образовательную мобильность, </w:t>
            </w:r>
            <w:r w:rsidRPr="00193942">
              <w:rPr>
                <w:color w:val="000000"/>
                <w:sz w:val="20"/>
                <w:szCs w:val="20"/>
              </w:rPr>
              <w:br/>
              <w:t xml:space="preserve">в том числе в форме непрерывного самообразования </w:t>
            </w:r>
            <w:r w:rsidRPr="00193942">
              <w:rPr>
                <w:color w:val="000000"/>
                <w:sz w:val="20"/>
                <w:szCs w:val="20"/>
              </w:rPr>
              <w:br/>
              <w:t>и самосовершенствования.</w:t>
            </w:r>
          </w:p>
        </w:tc>
        <w:tc>
          <w:tcPr>
            <w:tcW w:w="2552" w:type="dxa"/>
          </w:tcPr>
          <w:p w14:paraId="2CB08E38" w14:textId="77777777" w:rsidR="002551CB" w:rsidRPr="00193942" w:rsidRDefault="002551CB" w:rsidP="008D5763">
            <w:pPr>
              <w:pStyle w:val="a4"/>
              <w:numPr>
                <w:ilvl w:val="0"/>
                <w:numId w:val="30"/>
              </w:numPr>
              <w:rPr>
                <w:color w:val="000000"/>
              </w:rPr>
            </w:pPr>
            <w:r w:rsidRPr="00193942">
              <w:rPr>
                <w:color w:val="000000"/>
              </w:rPr>
              <w:lastRenderedPageBreak/>
              <w:t xml:space="preserve">формирование основ </w:t>
            </w:r>
          </w:p>
          <w:p w14:paraId="0C4CC906" w14:textId="77777777" w:rsidR="002551CB" w:rsidRPr="00193942" w:rsidRDefault="002551CB" w:rsidP="008D5763">
            <w:pPr>
              <w:pStyle w:val="a4"/>
              <w:numPr>
                <w:ilvl w:val="0"/>
                <w:numId w:val="30"/>
              </w:numPr>
              <w:rPr>
                <w:color w:val="000000"/>
              </w:rPr>
            </w:pPr>
            <w:r w:rsidRPr="00193942">
              <w:rPr>
                <w:color w:val="000000"/>
                <w:lang w:val="ru-RU"/>
              </w:rPr>
              <w:t>д</w:t>
            </w:r>
            <w:proofErr w:type="spellStart"/>
            <w:r w:rsidRPr="00193942">
              <w:rPr>
                <w:color w:val="000000"/>
              </w:rPr>
              <w:t>ружб</w:t>
            </w:r>
            <w:r w:rsidRPr="00193942">
              <w:rPr>
                <w:color w:val="000000"/>
                <w:lang w:val="ru-RU"/>
              </w:rPr>
              <w:t>ы</w:t>
            </w:r>
            <w:proofErr w:type="spellEnd"/>
            <w:r w:rsidRPr="00193942">
              <w:rPr>
                <w:color w:val="000000"/>
              </w:rPr>
              <w:t>,</w:t>
            </w:r>
            <w:r>
              <w:rPr>
                <w:color w:val="000000"/>
                <w:lang w:val="ru-RU"/>
              </w:rPr>
              <w:t xml:space="preserve"> </w:t>
            </w:r>
            <w:r w:rsidRPr="00193942">
              <w:rPr>
                <w:color w:val="000000"/>
              </w:rPr>
              <w:t>взаимопомощ</w:t>
            </w:r>
            <w:r w:rsidRPr="00193942">
              <w:rPr>
                <w:color w:val="000000"/>
                <w:lang w:val="ru-RU"/>
              </w:rPr>
              <w:t>и;</w:t>
            </w:r>
          </w:p>
          <w:p w14:paraId="78C89403" w14:textId="77777777" w:rsidR="002551CB" w:rsidRPr="00193942" w:rsidRDefault="002551CB" w:rsidP="008D5763">
            <w:pPr>
              <w:pStyle w:val="a4"/>
              <w:numPr>
                <w:ilvl w:val="0"/>
                <w:numId w:val="30"/>
              </w:numPr>
              <w:rPr>
                <w:color w:val="000000"/>
              </w:rPr>
            </w:pPr>
            <w:r w:rsidRPr="00193942">
              <w:rPr>
                <w:color w:val="000000"/>
              </w:rPr>
              <w:lastRenderedPageBreak/>
              <w:t>формирование условий для стремлени</w:t>
            </w:r>
            <w:r>
              <w:rPr>
                <w:color w:val="000000"/>
                <w:lang w:val="ru-RU"/>
              </w:rPr>
              <w:t>я</w:t>
            </w:r>
            <w:r w:rsidRPr="00193942">
              <w:rPr>
                <w:color w:val="000000"/>
              </w:rPr>
              <w:t xml:space="preserve"> к знаниям;</w:t>
            </w:r>
          </w:p>
          <w:p w14:paraId="41E33711" w14:textId="77777777" w:rsidR="002551CB" w:rsidRPr="00193942" w:rsidRDefault="002551CB" w:rsidP="008D5763">
            <w:pPr>
              <w:pStyle w:val="a4"/>
              <w:numPr>
                <w:ilvl w:val="0"/>
                <w:numId w:val="30"/>
              </w:numPr>
              <w:rPr>
                <w:color w:val="000000"/>
              </w:rPr>
            </w:pPr>
            <w:r w:rsidRPr="00193942">
              <w:rPr>
                <w:color w:val="000000"/>
              </w:rPr>
              <w:t>формирование представления о труде, личности.</w:t>
            </w:r>
          </w:p>
        </w:tc>
        <w:tc>
          <w:tcPr>
            <w:tcW w:w="3969" w:type="dxa"/>
          </w:tcPr>
          <w:p w14:paraId="44C46A4E" w14:textId="77777777" w:rsidR="002551CB" w:rsidRPr="004522EC" w:rsidRDefault="002551CB" w:rsidP="00E332E7">
            <w:pPr>
              <w:ind w:firstLine="33"/>
              <w:contextualSpacing/>
              <w:rPr>
                <w:color w:val="000000"/>
                <w:sz w:val="20"/>
                <w:szCs w:val="20"/>
              </w:rPr>
            </w:pPr>
            <w:r w:rsidRPr="004522EC">
              <w:rPr>
                <w:color w:val="000000"/>
                <w:sz w:val="20"/>
                <w:szCs w:val="20"/>
              </w:rPr>
              <w:lastRenderedPageBreak/>
              <w:t>9.1. Стремящийся к выполнению коллективных и индивидуальных проектов, заданий и поручений.</w:t>
            </w:r>
          </w:p>
          <w:p w14:paraId="3E2F1817" w14:textId="77777777" w:rsidR="002551CB" w:rsidRPr="004522EC" w:rsidRDefault="002551CB" w:rsidP="00E332E7">
            <w:pPr>
              <w:contextualSpacing/>
              <w:rPr>
                <w:color w:val="000000"/>
                <w:sz w:val="20"/>
                <w:szCs w:val="20"/>
              </w:rPr>
            </w:pPr>
            <w:r w:rsidRPr="004522EC">
              <w:rPr>
                <w:color w:val="000000"/>
                <w:sz w:val="20"/>
                <w:szCs w:val="20"/>
              </w:rPr>
              <w:t xml:space="preserve">9.2. Проявляющий </w:t>
            </w:r>
            <w:r w:rsidRPr="004522EC">
              <w:rPr>
                <w:rFonts w:eastAsia="ZapfDingbats"/>
                <w:color w:val="000000"/>
                <w:sz w:val="20"/>
                <w:szCs w:val="20"/>
              </w:rPr>
              <w:t xml:space="preserve">интерес </w:t>
            </w:r>
            <w:r w:rsidRPr="004522EC">
              <w:rPr>
                <w:rFonts w:eastAsia="ZapfDingbats"/>
                <w:color w:val="000000"/>
                <w:sz w:val="20"/>
                <w:szCs w:val="20"/>
              </w:rPr>
              <w:br/>
              <w:t xml:space="preserve">к </w:t>
            </w:r>
            <w:r w:rsidRPr="004522EC">
              <w:rPr>
                <w:color w:val="000000"/>
                <w:sz w:val="20"/>
                <w:szCs w:val="20"/>
              </w:rPr>
              <w:t>общественно полезной деятельности.</w:t>
            </w:r>
          </w:p>
          <w:p w14:paraId="2FBBF775" w14:textId="77777777" w:rsidR="002551CB" w:rsidRPr="004522EC" w:rsidRDefault="002551CB" w:rsidP="00E332E7">
            <w:pPr>
              <w:rPr>
                <w:bCs/>
                <w:color w:val="000000"/>
                <w:sz w:val="20"/>
                <w:szCs w:val="20"/>
              </w:rPr>
            </w:pPr>
            <w:r w:rsidRPr="004522EC">
              <w:rPr>
                <w:color w:val="000000"/>
                <w:sz w:val="20"/>
                <w:szCs w:val="20"/>
              </w:rPr>
              <w:lastRenderedPageBreak/>
              <w:t xml:space="preserve">9.3. </w:t>
            </w:r>
            <w:r w:rsidRPr="004522EC">
              <w:rPr>
                <w:bCs/>
                <w:color w:val="000000"/>
                <w:sz w:val="20"/>
                <w:szCs w:val="20"/>
              </w:rPr>
              <w:t xml:space="preserve">Проявляющий в поведении </w:t>
            </w:r>
            <w:r w:rsidRPr="004522EC">
              <w:rPr>
                <w:bCs/>
                <w:color w:val="000000"/>
                <w:sz w:val="20"/>
                <w:szCs w:val="20"/>
              </w:rPr>
              <w:br/>
              <w:t>и деятельности основные волевые качества: целеустремленность, настойчивость, выносливость, усидчивость; осуществляющий элементарный самоконтроль и самооценку результатов деятельности и поведения.</w:t>
            </w:r>
          </w:p>
          <w:p w14:paraId="591119D2" w14:textId="77777777" w:rsidR="002551CB" w:rsidRPr="004522EC" w:rsidRDefault="002551CB" w:rsidP="00E332E7">
            <w:pPr>
              <w:rPr>
                <w:color w:val="000000"/>
                <w:sz w:val="20"/>
                <w:szCs w:val="20"/>
              </w:rPr>
            </w:pPr>
            <w:r w:rsidRPr="004522EC">
              <w:rPr>
                <w:bCs/>
                <w:color w:val="000000"/>
                <w:sz w:val="20"/>
                <w:szCs w:val="20"/>
              </w:rPr>
              <w:t xml:space="preserve">9.4. Способный к переключению внимания и изменению поведения </w:t>
            </w:r>
            <w:r w:rsidRPr="004522EC">
              <w:rPr>
                <w:bCs/>
                <w:color w:val="000000"/>
                <w:sz w:val="20"/>
                <w:szCs w:val="20"/>
              </w:rPr>
              <w:br/>
              <w:t>в зависимости от ситуации.</w:t>
            </w:r>
          </w:p>
        </w:tc>
        <w:tc>
          <w:tcPr>
            <w:tcW w:w="4961" w:type="dxa"/>
          </w:tcPr>
          <w:p w14:paraId="001870B9" w14:textId="77777777" w:rsidR="002551CB" w:rsidRPr="004522EC" w:rsidRDefault="002551CB" w:rsidP="008D5763">
            <w:pPr>
              <w:pStyle w:val="11"/>
              <w:numPr>
                <w:ilvl w:val="0"/>
                <w:numId w:val="31"/>
              </w:numPr>
              <w:spacing w:before="0" w:beforeAutospacing="0" w:after="0" w:afterAutospacing="0"/>
              <w:rPr>
                <w:color w:val="000000"/>
                <w:sz w:val="20"/>
                <w:szCs w:val="20"/>
              </w:rPr>
            </w:pPr>
            <w:r w:rsidRPr="004522EC">
              <w:rPr>
                <w:color w:val="000000"/>
                <w:sz w:val="20"/>
                <w:szCs w:val="20"/>
              </w:rPr>
              <w:lastRenderedPageBreak/>
              <w:t>участвует в посильных общественно-значимых социальных проектах;</w:t>
            </w:r>
          </w:p>
          <w:p w14:paraId="44A91E1B" w14:textId="77777777" w:rsidR="002551CB" w:rsidRPr="004522EC" w:rsidRDefault="002551CB" w:rsidP="008D5763">
            <w:pPr>
              <w:pStyle w:val="11"/>
              <w:numPr>
                <w:ilvl w:val="0"/>
                <w:numId w:val="31"/>
              </w:numPr>
              <w:spacing w:before="0" w:beforeAutospacing="0" w:after="0" w:afterAutospacing="0"/>
              <w:rPr>
                <w:color w:val="000000"/>
                <w:sz w:val="20"/>
                <w:szCs w:val="20"/>
              </w:rPr>
            </w:pPr>
            <w:r w:rsidRPr="004522EC">
              <w:rPr>
                <w:color w:val="000000"/>
                <w:sz w:val="20"/>
                <w:szCs w:val="20"/>
              </w:rPr>
              <w:t>выполняет просьбы и поручения взрослых и сверстников;</w:t>
            </w:r>
          </w:p>
          <w:p w14:paraId="26F4D4CB" w14:textId="77777777" w:rsidR="002551CB" w:rsidRPr="004522EC" w:rsidRDefault="002551CB" w:rsidP="008D5763">
            <w:pPr>
              <w:pStyle w:val="11"/>
              <w:numPr>
                <w:ilvl w:val="0"/>
                <w:numId w:val="31"/>
              </w:numPr>
              <w:spacing w:before="0" w:beforeAutospacing="0" w:after="0" w:afterAutospacing="0"/>
              <w:rPr>
                <w:color w:val="000000"/>
                <w:sz w:val="20"/>
                <w:szCs w:val="20"/>
              </w:rPr>
            </w:pPr>
            <w:r w:rsidRPr="004522EC">
              <w:rPr>
                <w:color w:val="000000"/>
                <w:sz w:val="20"/>
                <w:szCs w:val="20"/>
              </w:rPr>
              <w:lastRenderedPageBreak/>
              <w:t>умеет распределить и удержать собственное внимание в процессе деятельности, самостоятельно преодолеть в ее ходе трудности;</w:t>
            </w:r>
          </w:p>
          <w:p w14:paraId="19942ED7" w14:textId="77777777" w:rsidR="002551CB" w:rsidRPr="004522EC" w:rsidRDefault="002551CB" w:rsidP="008D5763">
            <w:pPr>
              <w:pStyle w:val="11"/>
              <w:numPr>
                <w:ilvl w:val="0"/>
                <w:numId w:val="31"/>
              </w:numPr>
              <w:spacing w:before="0" w:beforeAutospacing="0" w:after="0" w:afterAutospacing="0"/>
              <w:rPr>
                <w:color w:val="000000"/>
                <w:sz w:val="20"/>
                <w:szCs w:val="20"/>
              </w:rPr>
            </w:pPr>
            <w:r w:rsidRPr="004522EC">
              <w:rPr>
                <w:color w:val="000000"/>
                <w:sz w:val="20"/>
                <w:szCs w:val="20"/>
              </w:rPr>
              <w:t xml:space="preserve">адекватно оценивает результаты своей деятельности и стремится к их </w:t>
            </w:r>
            <w:r>
              <w:rPr>
                <w:color w:val="000000"/>
                <w:sz w:val="20"/>
                <w:szCs w:val="20"/>
              </w:rPr>
              <w:t>с</w:t>
            </w:r>
            <w:r w:rsidRPr="004522EC">
              <w:rPr>
                <w:color w:val="000000"/>
                <w:sz w:val="20"/>
                <w:szCs w:val="20"/>
              </w:rPr>
              <w:t>овершенствованию;</w:t>
            </w:r>
          </w:p>
          <w:p w14:paraId="64D59F55" w14:textId="77777777" w:rsidR="002551CB" w:rsidRPr="00193942" w:rsidRDefault="002551CB" w:rsidP="008D5763">
            <w:pPr>
              <w:pStyle w:val="a4"/>
              <w:numPr>
                <w:ilvl w:val="0"/>
                <w:numId w:val="31"/>
              </w:numPr>
              <w:rPr>
                <w:color w:val="000000"/>
              </w:rPr>
            </w:pPr>
            <w:r w:rsidRPr="00193942">
              <w:rPr>
                <w:color w:val="000000"/>
              </w:rPr>
              <w:t>проявляет основы способности действовать в режиме многозадачности.</w:t>
            </w:r>
          </w:p>
        </w:tc>
      </w:tr>
      <w:bookmarkEnd w:id="28"/>
    </w:tbl>
    <w:p w14:paraId="44C60324" w14:textId="77777777" w:rsidR="002551CB" w:rsidRDefault="002551CB" w:rsidP="002551CB">
      <w:pPr>
        <w:spacing w:line="276" w:lineRule="auto"/>
        <w:contextualSpacing/>
        <w:rPr>
          <w:color w:val="000000"/>
        </w:rPr>
        <w:sectPr w:rsidR="002551CB" w:rsidSect="002352D7">
          <w:pgSz w:w="16840" w:h="11900" w:orient="landscape" w:code="9"/>
          <w:pgMar w:top="1701" w:right="1134" w:bottom="851" w:left="1134" w:header="709" w:footer="709" w:gutter="0"/>
          <w:cols w:space="708"/>
          <w:titlePg/>
          <w:docGrid w:linePitch="360"/>
        </w:sectPr>
      </w:pPr>
    </w:p>
    <w:p w14:paraId="7B736580" w14:textId="77777777" w:rsidR="002551CB" w:rsidRPr="00D52E02" w:rsidRDefault="002551CB" w:rsidP="002551CB">
      <w:pPr>
        <w:spacing w:line="276" w:lineRule="auto"/>
        <w:contextualSpacing/>
        <w:rPr>
          <w:color w:val="000000"/>
        </w:rPr>
        <w:sectPr w:rsidR="002551CB" w:rsidRPr="00D52E02" w:rsidSect="002204B4">
          <w:pgSz w:w="11901" w:h="16840" w:code="9"/>
          <w:pgMar w:top="1134" w:right="1701" w:bottom="1134" w:left="851" w:header="709" w:footer="709" w:gutter="0"/>
          <w:cols w:space="708"/>
          <w:titlePg/>
          <w:docGrid w:linePitch="360"/>
        </w:sectPr>
      </w:pPr>
    </w:p>
    <w:p w14:paraId="1509CF25" w14:textId="77777777" w:rsidR="002551CB" w:rsidRPr="00D52E02" w:rsidRDefault="002551CB" w:rsidP="00B51D74">
      <w:pPr>
        <w:pStyle w:val="1"/>
        <w:spacing w:line="276" w:lineRule="auto"/>
        <w:rPr>
          <w:rFonts w:ascii="Times New Roman" w:hAnsi="Times New Roman"/>
          <w:b/>
          <w:bCs/>
          <w:color w:val="000000"/>
          <w:sz w:val="24"/>
          <w:szCs w:val="24"/>
        </w:rPr>
      </w:pPr>
      <w:bookmarkStart w:id="29" w:name="_Toc486906038"/>
      <w:bookmarkStart w:id="30" w:name="_Toc73604261"/>
      <w:bookmarkStart w:id="31" w:name="_Toc74086737"/>
      <w:bookmarkStart w:id="32" w:name="_Toc74089683"/>
      <w:r w:rsidRPr="00D52E02">
        <w:rPr>
          <w:rFonts w:ascii="Times New Roman" w:hAnsi="Times New Roman"/>
          <w:b/>
          <w:bCs/>
          <w:color w:val="000000"/>
          <w:sz w:val="24"/>
          <w:szCs w:val="24"/>
        </w:rPr>
        <w:lastRenderedPageBreak/>
        <w:t xml:space="preserve">1.4.3. Преемственность в результатах освоения </w:t>
      </w:r>
      <w:r w:rsidRPr="00D52E02">
        <w:rPr>
          <w:rFonts w:ascii="Times New Roman" w:hAnsi="Times New Roman"/>
          <w:b/>
          <w:bCs/>
          <w:color w:val="000000"/>
          <w:sz w:val="24"/>
          <w:szCs w:val="24"/>
          <w:lang w:val="ru-RU"/>
        </w:rPr>
        <w:t>Программы воспитания</w:t>
      </w:r>
      <w:bookmarkEnd w:id="29"/>
      <w:r w:rsidRPr="00D52E02">
        <w:rPr>
          <w:rFonts w:ascii="Times New Roman" w:hAnsi="Times New Roman"/>
          <w:b/>
          <w:bCs/>
          <w:color w:val="000000"/>
          <w:sz w:val="24"/>
          <w:szCs w:val="24"/>
          <w:lang w:val="ru-RU"/>
        </w:rPr>
        <w:t xml:space="preserve"> </w:t>
      </w:r>
      <w:bookmarkEnd w:id="30"/>
      <w:bookmarkEnd w:id="31"/>
      <w:bookmarkEnd w:id="32"/>
    </w:p>
    <w:p w14:paraId="345C8ACB" w14:textId="77777777" w:rsidR="002551CB" w:rsidRPr="00D52E02" w:rsidRDefault="002551CB" w:rsidP="002551CB">
      <w:pPr>
        <w:spacing w:line="276" w:lineRule="auto"/>
        <w:rPr>
          <w:color w:val="000000"/>
        </w:rPr>
      </w:pPr>
    </w:p>
    <w:p w14:paraId="5D456B1B" w14:textId="77777777" w:rsidR="002551CB" w:rsidRPr="00D52E02" w:rsidRDefault="002551CB" w:rsidP="002551CB">
      <w:pPr>
        <w:spacing w:line="276" w:lineRule="auto"/>
        <w:ind w:firstLine="426"/>
        <w:jc w:val="both"/>
        <w:rPr>
          <w:color w:val="000000"/>
        </w:rPr>
      </w:pPr>
      <w:r w:rsidRPr="00D52E02">
        <w:rPr>
          <w:color w:val="000000"/>
        </w:rPr>
        <w:t>Преемственность в результатах освоения Примерной программы обеспечивается планированием результатов воспитания по основным направлениям:</w:t>
      </w:r>
    </w:p>
    <w:p w14:paraId="4B2AD116" w14:textId="77777777" w:rsidR="002551CB" w:rsidRPr="00193942" w:rsidRDefault="002551CB" w:rsidP="008D5763">
      <w:pPr>
        <w:pStyle w:val="a4"/>
        <w:numPr>
          <w:ilvl w:val="0"/>
          <w:numId w:val="32"/>
        </w:numPr>
        <w:spacing w:line="276" w:lineRule="auto"/>
        <w:jc w:val="both"/>
        <w:rPr>
          <w:color w:val="000000"/>
          <w:sz w:val="24"/>
        </w:rPr>
      </w:pPr>
      <w:r>
        <w:rPr>
          <w:color w:val="000000"/>
          <w:sz w:val="24"/>
          <w:lang w:val="ru-RU"/>
        </w:rPr>
        <w:t>р</w:t>
      </w:r>
      <w:proofErr w:type="spellStart"/>
      <w:r w:rsidRPr="00193942">
        <w:rPr>
          <w:color w:val="000000"/>
          <w:sz w:val="24"/>
        </w:rPr>
        <w:t>азвитие</w:t>
      </w:r>
      <w:proofErr w:type="spellEnd"/>
      <w:r w:rsidRPr="00193942">
        <w:rPr>
          <w:color w:val="000000"/>
          <w:sz w:val="24"/>
        </w:rPr>
        <w:t xml:space="preserve"> основ нравственной культуры;</w:t>
      </w:r>
    </w:p>
    <w:p w14:paraId="44A41082" w14:textId="77777777" w:rsidR="002551CB" w:rsidRPr="00193942" w:rsidRDefault="002551CB" w:rsidP="008D5763">
      <w:pPr>
        <w:pStyle w:val="a4"/>
        <w:numPr>
          <w:ilvl w:val="0"/>
          <w:numId w:val="32"/>
        </w:numPr>
        <w:spacing w:line="276" w:lineRule="auto"/>
        <w:jc w:val="both"/>
        <w:rPr>
          <w:color w:val="000000"/>
          <w:sz w:val="24"/>
        </w:rPr>
      </w:pPr>
      <w:r>
        <w:rPr>
          <w:color w:val="000000"/>
          <w:sz w:val="24"/>
          <w:lang w:val="ru-RU"/>
        </w:rPr>
        <w:t>ф</w:t>
      </w:r>
      <w:proofErr w:type="spellStart"/>
      <w:r w:rsidRPr="00193942">
        <w:rPr>
          <w:color w:val="000000"/>
          <w:sz w:val="24"/>
        </w:rPr>
        <w:t>ормирование</w:t>
      </w:r>
      <w:proofErr w:type="spellEnd"/>
      <w:r w:rsidRPr="00193942">
        <w:rPr>
          <w:color w:val="000000"/>
          <w:sz w:val="24"/>
        </w:rPr>
        <w:t xml:space="preserve"> основ семейных и гражданских ценностей;</w:t>
      </w:r>
    </w:p>
    <w:p w14:paraId="651A2B0F" w14:textId="77777777" w:rsidR="002551CB" w:rsidRPr="00193942" w:rsidRDefault="002551CB" w:rsidP="008D5763">
      <w:pPr>
        <w:pStyle w:val="a4"/>
        <w:numPr>
          <w:ilvl w:val="0"/>
          <w:numId w:val="32"/>
        </w:numPr>
        <w:spacing w:line="276" w:lineRule="auto"/>
        <w:jc w:val="both"/>
        <w:rPr>
          <w:color w:val="000000"/>
          <w:sz w:val="24"/>
        </w:rPr>
      </w:pPr>
      <w:r>
        <w:rPr>
          <w:color w:val="000000"/>
          <w:sz w:val="24"/>
          <w:lang w:val="ru-RU"/>
        </w:rPr>
        <w:t>ф</w:t>
      </w:r>
      <w:proofErr w:type="spellStart"/>
      <w:r w:rsidRPr="00193942">
        <w:rPr>
          <w:color w:val="000000"/>
          <w:sz w:val="24"/>
        </w:rPr>
        <w:t>ормирование</w:t>
      </w:r>
      <w:proofErr w:type="spellEnd"/>
      <w:r w:rsidRPr="00193942">
        <w:rPr>
          <w:color w:val="000000"/>
          <w:sz w:val="24"/>
        </w:rPr>
        <w:t xml:space="preserve"> основ гражданской идентичности;</w:t>
      </w:r>
    </w:p>
    <w:p w14:paraId="37F2C481" w14:textId="77777777" w:rsidR="002551CB" w:rsidRPr="00193942" w:rsidRDefault="002551CB" w:rsidP="008D5763">
      <w:pPr>
        <w:pStyle w:val="a4"/>
        <w:numPr>
          <w:ilvl w:val="0"/>
          <w:numId w:val="32"/>
        </w:numPr>
        <w:spacing w:line="276" w:lineRule="auto"/>
        <w:jc w:val="both"/>
        <w:rPr>
          <w:color w:val="000000"/>
          <w:sz w:val="24"/>
        </w:rPr>
      </w:pPr>
      <w:r>
        <w:rPr>
          <w:color w:val="000000"/>
          <w:sz w:val="24"/>
          <w:lang w:val="ru-RU"/>
        </w:rPr>
        <w:t>ф</w:t>
      </w:r>
      <w:proofErr w:type="spellStart"/>
      <w:r w:rsidRPr="00193942">
        <w:rPr>
          <w:color w:val="000000"/>
          <w:sz w:val="24"/>
        </w:rPr>
        <w:t>ормирование</w:t>
      </w:r>
      <w:proofErr w:type="spellEnd"/>
      <w:r w:rsidRPr="00193942">
        <w:rPr>
          <w:color w:val="000000"/>
          <w:sz w:val="24"/>
        </w:rPr>
        <w:t xml:space="preserve"> основ социокультурных ценностей;</w:t>
      </w:r>
    </w:p>
    <w:p w14:paraId="77694B79" w14:textId="77777777" w:rsidR="002551CB" w:rsidRPr="00193942" w:rsidRDefault="002551CB" w:rsidP="008D5763">
      <w:pPr>
        <w:pStyle w:val="a4"/>
        <w:numPr>
          <w:ilvl w:val="0"/>
          <w:numId w:val="32"/>
        </w:numPr>
        <w:spacing w:line="276" w:lineRule="auto"/>
        <w:jc w:val="both"/>
        <w:rPr>
          <w:color w:val="000000"/>
          <w:sz w:val="24"/>
        </w:rPr>
      </w:pPr>
      <w:r>
        <w:rPr>
          <w:color w:val="000000"/>
          <w:sz w:val="24"/>
          <w:lang w:val="ru-RU"/>
        </w:rPr>
        <w:t>ф</w:t>
      </w:r>
      <w:proofErr w:type="spellStart"/>
      <w:r w:rsidRPr="00193942">
        <w:rPr>
          <w:color w:val="000000"/>
          <w:sz w:val="24"/>
        </w:rPr>
        <w:t>ормирование</w:t>
      </w:r>
      <w:proofErr w:type="spellEnd"/>
      <w:r w:rsidRPr="00193942">
        <w:rPr>
          <w:color w:val="000000"/>
          <w:sz w:val="24"/>
        </w:rPr>
        <w:t xml:space="preserve"> основ межэтнического взаимодействия;</w:t>
      </w:r>
    </w:p>
    <w:p w14:paraId="1D814D28" w14:textId="77777777" w:rsidR="002551CB" w:rsidRPr="00193942" w:rsidRDefault="002551CB" w:rsidP="008D5763">
      <w:pPr>
        <w:pStyle w:val="a4"/>
        <w:numPr>
          <w:ilvl w:val="0"/>
          <w:numId w:val="32"/>
        </w:numPr>
        <w:spacing w:line="276" w:lineRule="auto"/>
        <w:rPr>
          <w:color w:val="000000"/>
          <w:sz w:val="24"/>
        </w:rPr>
      </w:pPr>
      <w:r>
        <w:rPr>
          <w:color w:val="000000"/>
          <w:sz w:val="24"/>
          <w:lang w:val="ru-RU"/>
        </w:rPr>
        <w:t>ф</w:t>
      </w:r>
      <w:proofErr w:type="spellStart"/>
      <w:r w:rsidRPr="00193942">
        <w:rPr>
          <w:color w:val="000000"/>
          <w:sz w:val="24"/>
        </w:rPr>
        <w:t>ормирование</w:t>
      </w:r>
      <w:proofErr w:type="spellEnd"/>
      <w:r w:rsidRPr="00193942">
        <w:rPr>
          <w:color w:val="000000"/>
          <w:sz w:val="24"/>
        </w:rPr>
        <w:t xml:space="preserve"> основ информационной культуры;</w:t>
      </w:r>
    </w:p>
    <w:p w14:paraId="0479B61A" w14:textId="77777777" w:rsidR="002551CB" w:rsidRPr="00193942" w:rsidRDefault="002551CB" w:rsidP="008D5763">
      <w:pPr>
        <w:pStyle w:val="a4"/>
        <w:numPr>
          <w:ilvl w:val="0"/>
          <w:numId w:val="32"/>
        </w:numPr>
        <w:spacing w:line="276" w:lineRule="auto"/>
        <w:rPr>
          <w:color w:val="000000"/>
          <w:sz w:val="24"/>
        </w:rPr>
      </w:pPr>
      <w:r>
        <w:rPr>
          <w:color w:val="000000"/>
          <w:sz w:val="24"/>
          <w:lang w:val="ru-RU"/>
        </w:rPr>
        <w:t>ф</w:t>
      </w:r>
      <w:proofErr w:type="spellStart"/>
      <w:r w:rsidRPr="00193942">
        <w:rPr>
          <w:color w:val="000000"/>
          <w:sz w:val="24"/>
        </w:rPr>
        <w:t>ормирование</w:t>
      </w:r>
      <w:proofErr w:type="spellEnd"/>
      <w:r w:rsidRPr="00193942">
        <w:rPr>
          <w:color w:val="000000"/>
          <w:sz w:val="24"/>
        </w:rPr>
        <w:t xml:space="preserve"> основ экологической культуры;</w:t>
      </w:r>
    </w:p>
    <w:p w14:paraId="4C4BAA42" w14:textId="77777777" w:rsidR="002551CB" w:rsidRPr="00193942" w:rsidRDefault="002551CB" w:rsidP="008D5763">
      <w:pPr>
        <w:pStyle w:val="a4"/>
        <w:numPr>
          <w:ilvl w:val="0"/>
          <w:numId w:val="32"/>
        </w:numPr>
        <w:spacing w:line="276" w:lineRule="auto"/>
        <w:jc w:val="both"/>
        <w:rPr>
          <w:color w:val="000000"/>
          <w:sz w:val="24"/>
        </w:rPr>
      </w:pPr>
      <w:r>
        <w:rPr>
          <w:color w:val="000000"/>
          <w:sz w:val="24"/>
          <w:lang w:val="ru-RU"/>
        </w:rPr>
        <w:t>в</w:t>
      </w:r>
      <w:proofErr w:type="spellStart"/>
      <w:r w:rsidRPr="00193942">
        <w:rPr>
          <w:color w:val="000000"/>
          <w:sz w:val="24"/>
        </w:rPr>
        <w:t>оспитание</w:t>
      </w:r>
      <w:proofErr w:type="spellEnd"/>
      <w:r w:rsidRPr="00193942">
        <w:rPr>
          <w:color w:val="000000"/>
          <w:sz w:val="24"/>
        </w:rPr>
        <w:t xml:space="preserve"> культуры труда</w:t>
      </w:r>
      <w:r w:rsidRPr="00193942">
        <w:rPr>
          <w:color w:val="000000"/>
          <w:sz w:val="24"/>
          <w:lang w:val="ru-RU"/>
        </w:rPr>
        <w:t>.</w:t>
      </w:r>
    </w:p>
    <w:p w14:paraId="0DCF8344" w14:textId="56015A28" w:rsidR="002551CB" w:rsidRPr="00D52E02" w:rsidRDefault="00B51D74" w:rsidP="002551CB">
      <w:pPr>
        <w:spacing w:line="276" w:lineRule="auto"/>
        <w:ind w:firstLine="426"/>
        <w:rPr>
          <w:color w:val="000000"/>
        </w:rPr>
      </w:pPr>
      <w:r>
        <w:rPr>
          <w:color w:val="000000"/>
        </w:rPr>
        <w:t xml:space="preserve">                                                                                                                       Таблица 2</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998"/>
        <w:gridCol w:w="3827"/>
      </w:tblGrid>
      <w:tr w:rsidR="002551CB" w:rsidRPr="00193942" w14:paraId="6A07353A" w14:textId="77777777" w:rsidTr="00B51D74">
        <w:tc>
          <w:tcPr>
            <w:tcW w:w="2093" w:type="dxa"/>
            <w:shd w:val="clear" w:color="auto" w:fill="auto"/>
            <w:vAlign w:val="center"/>
          </w:tcPr>
          <w:p w14:paraId="6CEB80A5" w14:textId="77777777" w:rsidR="002551CB" w:rsidRPr="00193942" w:rsidRDefault="002551CB" w:rsidP="00E332E7">
            <w:pPr>
              <w:jc w:val="center"/>
              <w:rPr>
                <w:b/>
                <w:bCs/>
                <w:color w:val="000000"/>
                <w:sz w:val="20"/>
                <w:szCs w:val="20"/>
              </w:rPr>
            </w:pPr>
            <w:r w:rsidRPr="00193942">
              <w:rPr>
                <w:b/>
                <w:bCs/>
                <w:color w:val="000000"/>
                <w:sz w:val="20"/>
                <w:szCs w:val="20"/>
              </w:rPr>
              <w:t>Направления воспитания</w:t>
            </w:r>
          </w:p>
        </w:tc>
        <w:tc>
          <w:tcPr>
            <w:tcW w:w="3998" w:type="dxa"/>
            <w:shd w:val="clear" w:color="auto" w:fill="auto"/>
            <w:vAlign w:val="center"/>
          </w:tcPr>
          <w:p w14:paraId="21B33BF2" w14:textId="77777777" w:rsidR="002551CB" w:rsidRPr="00193942" w:rsidRDefault="002551CB" w:rsidP="00E332E7">
            <w:pPr>
              <w:ind w:firstLine="33"/>
              <w:contextualSpacing/>
              <w:jc w:val="center"/>
              <w:rPr>
                <w:b/>
                <w:bCs/>
                <w:color w:val="000000"/>
                <w:sz w:val="20"/>
                <w:szCs w:val="20"/>
              </w:rPr>
            </w:pPr>
            <w:r w:rsidRPr="00193942">
              <w:rPr>
                <w:b/>
                <w:bCs/>
                <w:color w:val="000000"/>
                <w:sz w:val="20"/>
                <w:szCs w:val="20"/>
              </w:rPr>
              <w:t>Планируемые результаты воспитания на уровне ДО</w:t>
            </w:r>
          </w:p>
          <w:p w14:paraId="740F6C15" w14:textId="77777777" w:rsidR="002551CB" w:rsidRPr="00193942" w:rsidRDefault="002551CB" w:rsidP="00E332E7">
            <w:pPr>
              <w:ind w:firstLine="29"/>
              <w:jc w:val="center"/>
              <w:rPr>
                <w:b/>
                <w:bCs/>
                <w:color w:val="000000"/>
                <w:sz w:val="20"/>
                <w:szCs w:val="20"/>
              </w:rPr>
            </w:pPr>
          </w:p>
        </w:tc>
        <w:tc>
          <w:tcPr>
            <w:tcW w:w="3827" w:type="dxa"/>
            <w:shd w:val="clear" w:color="auto" w:fill="auto"/>
            <w:vAlign w:val="center"/>
          </w:tcPr>
          <w:p w14:paraId="0EB2522D" w14:textId="77777777" w:rsidR="002551CB" w:rsidRPr="00193942" w:rsidRDefault="002551CB" w:rsidP="00E332E7">
            <w:pPr>
              <w:ind w:firstLine="1"/>
              <w:jc w:val="center"/>
              <w:rPr>
                <w:i/>
                <w:iCs/>
                <w:color w:val="000000"/>
                <w:sz w:val="20"/>
                <w:szCs w:val="20"/>
              </w:rPr>
            </w:pPr>
            <w:r w:rsidRPr="00193942">
              <w:rPr>
                <w:b/>
                <w:bCs/>
                <w:color w:val="000000"/>
                <w:sz w:val="20"/>
                <w:szCs w:val="20"/>
              </w:rPr>
              <w:t>Планируемые результаты воспитания на уровне НОО</w:t>
            </w:r>
          </w:p>
        </w:tc>
      </w:tr>
      <w:tr w:rsidR="002551CB" w:rsidRPr="00193942" w14:paraId="5E211BBC" w14:textId="77777777" w:rsidTr="00B51D74">
        <w:tc>
          <w:tcPr>
            <w:tcW w:w="2093" w:type="dxa"/>
            <w:shd w:val="clear" w:color="auto" w:fill="auto"/>
          </w:tcPr>
          <w:p w14:paraId="3191EAB5" w14:textId="77777777" w:rsidR="002551CB" w:rsidRPr="00193942" w:rsidRDefault="002551CB" w:rsidP="00E332E7">
            <w:pPr>
              <w:rPr>
                <w:color w:val="000000"/>
                <w:sz w:val="20"/>
                <w:szCs w:val="20"/>
              </w:rPr>
            </w:pPr>
            <w:r w:rsidRPr="00193942">
              <w:rPr>
                <w:color w:val="000000"/>
                <w:sz w:val="20"/>
                <w:szCs w:val="20"/>
              </w:rPr>
              <w:t>Развитие основ нравственной культуры</w:t>
            </w:r>
          </w:p>
          <w:p w14:paraId="45E5E62A" w14:textId="77777777" w:rsidR="002551CB" w:rsidRPr="00193942" w:rsidRDefault="002551CB" w:rsidP="00E332E7">
            <w:pPr>
              <w:rPr>
                <w:color w:val="000000"/>
                <w:sz w:val="20"/>
                <w:szCs w:val="20"/>
              </w:rPr>
            </w:pPr>
          </w:p>
        </w:tc>
        <w:tc>
          <w:tcPr>
            <w:tcW w:w="3998" w:type="dxa"/>
            <w:shd w:val="clear" w:color="auto" w:fill="auto"/>
          </w:tcPr>
          <w:p w14:paraId="1FBBACE1" w14:textId="77777777" w:rsidR="002551CB" w:rsidRPr="00193942" w:rsidRDefault="002551CB" w:rsidP="008D5763">
            <w:pPr>
              <w:pStyle w:val="a4"/>
              <w:numPr>
                <w:ilvl w:val="0"/>
                <w:numId w:val="34"/>
              </w:numPr>
              <w:ind w:left="317"/>
              <w:rPr>
                <w:color w:val="000000"/>
              </w:rPr>
            </w:pPr>
            <w:r w:rsidRPr="00193942">
              <w:rPr>
                <w:color w:val="000000"/>
              </w:rPr>
              <w:t>обладает установкой положительного отношения к миру, к разным видам труда, другим людям и самому себе, обладает чувством собственного достоинства;</w:t>
            </w:r>
          </w:p>
          <w:p w14:paraId="7DE4027C" w14:textId="77777777" w:rsidR="002551CB" w:rsidRPr="00193942" w:rsidRDefault="002551CB" w:rsidP="008D5763">
            <w:pPr>
              <w:pStyle w:val="a4"/>
              <w:numPr>
                <w:ilvl w:val="0"/>
                <w:numId w:val="34"/>
              </w:numPr>
              <w:ind w:left="317"/>
              <w:rPr>
                <w:color w:val="000000"/>
              </w:rPr>
            </w:pPr>
            <w:r w:rsidRPr="00193942">
              <w:rPr>
                <w:color w:val="000000"/>
              </w:rPr>
              <w:t xml:space="preserve">активно взаимодействует </w:t>
            </w:r>
            <w:r w:rsidRPr="00193942">
              <w:rPr>
                <w:color w:val="000000"/>
              </w:rPr>
              <w:br/>
              <w:t>со сверстниками и взрослыми, участвует в совместных играх;</w:t>
            </w:r>
          </w:p>
          <w:p w14:paraId="2F404B94" w14:textId="77777777" w:rsidR="002551CB" w:rsidRPr="00193942" w:rsidRDefault="002551CB" w:rsidP="008D5763">
            <w:pPr>
              <w:pStyle w:val="a4"/>
              <w:numPr>
                <w:ilvl w:val="0"/>
                <w:numId w:val="34"/>
              </w:numPr>
              <w:ind w:left="317"/>
              <w:rPr>
                <w:color w:val="000000"/>
              </w:rPr>
            </w:pPr>
            <w:r w:rsidRPr="00193942">
              <w:rPr>
                <w:color w:val="000000"/>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tc>
        <w:tc>
          <w:tcPr>
            <w:tcW w:w="3827" w:type="dxa"/>
            <w:shd w:val="clear" w:color="auto" w:fill="auto"/>
          </w:tcPr>
          <w:p w14:paraId="50A04268" w14:textId="77777777" w:rsidR="002551CB" w:rsidRPr="00193942" w:rsidRDefault="002551CB" w:rsidP="008D5763">
            <w:pPr>
              <w:pStyle w:val="a4"/>
              <w:numPr>
                <w:ilvl w:val="0"/>
                <w:numId w:val="34"/>
              </w:numPr>
              <w:ind w:left="317"/>
              <w:rPr>
                <w:color w:val="000000"/>
              </w:rPr>
            </w:pPr>
            <w:r w:rsidRPr="00193942">
              <w:rPr>
                <w:color w:val="000000"/>
              </w:rPr>
              <w:t xml:space="preserve">проявляет готовность </w:t>
            </w:r>
            <w:r w:rsidRPr="00193942">
              <w:rPr>
                <w:color w:val="000000"/>
              </w:rPr>
              <w:br/>
              <w:t xml:space="preserve">и способность к саморазвитию, сформированность мотивации </w:t>
            </w:r>
            <w:r w:rsidRPr="00193942">
              <w:rPr>
                <w:color w:val="000000"/>
              </w:rPr>
              <w:br/>
              <w:t>к обучению и познанию, ценностно-смысловые установки;</w:t>
            </w:r>
          </w:p>
          <w:p w14:paraId="2F208139" w14:textId="77777777" w:rsidR="002551CB" w:rsidRPr="00193942" w:rsidRDefault="002551CB" w:rsidP="008D5763">
            <w:pPr>
              <w:pStyle w:val="a4"/>
              <w:numPr>
                <w:ilvl w:val="0"/>
                <w:numId w:val="34"/>
              </w:numPr>
              <w:ind w:left="317"/>
              <w:rPr>
                <w:color w:val="000000"/>
              </w:rPr>
            </w:pPr>
            <w:r w:rsidRPr="00193942">
              <w:rPr>
                <w:color w:val="000000"/>
              </w:rPr>
              <w:t>проявляет установки, отражающие индивидуально-личностную позицию, социальные компетенции, личностные качества, сформированность основ Российской гражданской идентичности;</w:t>
            </w:r>
          </w:p>
          <w:p w14:paraId="0D0A41B3" w14:textId="77777777" w:rsidR="002551CB" w:rsidRPr="00193942" w:rsidRDefault="002551CB" w:rsidP="008D5763">
            <w:pPr>
              <w:pStyle w:val="a4"/>
              <w:numPr>
                <w:ilvl w:val="0"/>
                <w:numId w:val="34"/>
              </w:numPr>
              <w:ind w:left="317"/>
              <w:rPr>
                <w:color w:val="000000"/>
              </w:rPr>
            </w:pPr>
            <w:r w:rsidRPr="00193942">
              <w:rPr>
                <w:color w:val="000000"/>
              </w:rPr>
              <w:t>различает хорошие и плохие поступки, умеет отвечать за свои собственные поступки;</w:t>
            </w:r>
          </w:p>
          <w:p w14:paraId="5D872945" w14:textId="77777777" w:rsidR="002551CB" w:rsidRPr="00193942" w:rsidRDefault="002551CB" w:rsidP="008D5763">
            <w:pPr>
              <w:pStyle w:val="a4"/>
              <w:numPr>
                <w:ilvl w:val="0"/>
                <w:numId w:val="34"/>
              </w:numPr>
              <w:ind w:left="317"/>
              <w:rPr>
                <w:color w:val="000000"/>
              </w:rPr>
            </w:pPr>
            <w:r w:rsidRPr="00193942">
              <w:rPr>
                <w:color w:val="000000"/>
              </w:rPr>
              <w:t xml:space="preserve">соблюдает правила поведения в образовательном учреждении, дома, на улице, в общественных местах, </w:t>
            </w:r>
            <w:r w:rsidRPr="00193942">
              <w:rPr>
                <w:color w:val="000000"/>
              </w:rPr>
              <w:br/>
              <w:t>на природе;</w:t>
            </w:r>
          </w:p>
          <w:p w14:paraId="25473394" w14:textId="77777777" w:rsidR="002551CB" w:rsidRPr="00193942" w:rsidRDefault="002551CB" w:rsidP="008D5763">
            <w:pPr>
              <w:pStyle w:val="a4"/>
              <w:numPr>
                <w:ilvl w:val="0"/>
                <w:numId w:val="34"/>
              </w:numPr>
              <w:ind w:left="317"/>
              <w:rPr>
                <w:color w:val="000000"/>
              </w:rPr>
            </w:pPr>
            <w:r w:rsidRPr="00193942">
              <w:rPr>
                <w:color w:val="000000"/>
              </w:rPr>
              <w:t xml:space="preserve">негативно относится к нарушениям порядка в группе, дома, на улице; </w:t>
            </w:r>
            <w:r w:rsidRPr="00193942">
              <w:rPr>
                <w:color w:val="000000"/>
              </w:rPr>
              <w:br/>
              <w:t>к невыполнению человеком любого возраста и статуса своих обязанностей;</w:t>
            </w:r>
          </w:p>
          <w:p w14:paraId="379283BE" w14:textId="77777777" w:rsidR="002551CB" w:rsidRPr="00193942" w:rsidRDefault="002551CB" w:rsidP="008D5763">
            <w:pPr>
              <w:pStyle w:val="a4"/>
              <w:numPr>
                <w:ilvl w:val="0"/>
                <w:numId w:val="34"/>
              </w:numPr>
              <w:ind w:left="317"/>
              <w:rPr>
                <w:color w:val="000000"/>
              </w:rPr>
            </w:pPr>
            <w:r w:rsidRPr="00193942">
              <w:rPr>
                <w:color w:val="000000"/>
              </w:rPr>
              <w:t>проявляет уважительное и доброжелательное отношение к родителям, другим старшим и младшим людям;</w:t>
            </w:r>
          </w:p>
          <w:p w14:paraId="0AD4D4BC" w14:textId="77777777" w:rsidR="002551CB" w:rsidRPr="00193942" w:rsidRDefault="002551CB" w:rsidP="008D5763">
            <w:pPr>
              <w:pStyle w:val="a4"/>
              <w:numPr>
                <w:ilvl w:val="0"/>
                <w:numId w:val="34"/>
              </w:numPr>
              <w:ind w:left="317"/>
              <w:rPr>
                <w:color w:val="000000"/>
              </w:rPr>
            </w:pPr>
            <w:r w:rsidRPr="00193942">
              <w:rPr>
                <w:color w:val="000000"/>
              </w:rPr>
              <w:t>использует правила этики и культуры речи;</w:t>
            </w:r>
          </w:p>
          <w:p w14:paraId="21F1F96E" w14:textId="77777777" w:rsidR="002551CB" w:rsidRPr="00193942" w:rsidRDefault="002551CB" w:rsidP="008D5763">
            <w:pPr>
              <w:pStyle w:val="a4"/>
              <w:numPr>
                <w:ilvl w:val="0"/>
                <w:numId w:val="34"/>
              </w:numPr>
              <w:ind w:left="317"/>
              <w:rPr>
                <w:color w:val="000000"/>
              </w:rPr>
            </w:pPr>
            <w:r w:rsidRPr="00193942">
              <w:rPr>
                <w:color w:val="000000"/>
              </w:rPr>
              <w:t xml:space="preserve">избегает плохих поступков; умеет признаться в плохом поступке </w:t>
            </w:r>
            <w:r w:rsidRPr="00193942">
              <w:rPr>
                <w:color w:val="000000"/>
              </w:rPr>
              <w:br/>
              <w:t>и проанализировать его;</w:t>
            </w:r>
          </w:p>
          <w:p w14:paraId="5AFAAF3A" w14:textId="77777777" w:rsidR="002551CB" w:rsidRPr="00193942" w:rsidRDefault="002551CB" w:rsidP="008D5763">
            <w:pPr>
              <w:pStyle w:val="a4"/>
              <w:numPr>
                <w:ilvl w:val="0"/>
                <w:numId w:val="34"/>
              </w:numPr>
              <w:ind w:left="317"/>
              <w:rPr>
                <w:color w:val="000000"/>
              </w:rPr>
            </w:pPr>
            <w:r w:rsidRPr="00193942">
              <w:rPr>
                <w:color w:val="000000"/>
              </w:rPr>
              <w:t>понимает возможное негативное влияние на морально-психологическое состояние человека компьютерных игр, видеопродукции, телевизионных передач, рекламы.</w:t>
            </w:r>
          </w:p>
        </w:tc>
      </w:tr>
      <w:tr w:rsidR="002551CB" w:rsidRPr="00193942" w14:paraId="558F6A0F" w14:textId="77777777" w:rsidTr="00B51D74">
        <w:tc>
          <w:tcPr>
            <w:tcW w:w="2093" w:type="dxa"/>
            <w:shd w:val="clear" w:color="auto" w:fill="auto"/>
          </w:tcPr>
          <w:p w14:paraId="3731E911" w14:textId="77777777" w:rsidR="002551CB" w:rsidRPr="00193942" w:rsidRDefault="002551CB" w:rsidP="00E332E7">
            <w:pPr>
              <w:pStyle w:val="11"/>
              <w:spacing w:before="0" w:beforeAutospacing="0" w:after="0" w:afterAutospacing="0"/>
              <w:rPr>
                <w:rFonts w:eastAsia="ZapfDingbats"/>
                <w:color w:val="000000"/>
                <w:sz w:val="20"/>
                <w:szCs w:val="20"/>
              </w:rPr>
            </w:pPr>
            <w:r w:rsidRPr="00193942">
              <w:rPr>
                <w:color w:val="000000"/>
                <w:sz w:val="20"/>
                <w:szCs w:val="20"/>
              </w:rPr>
              <w:lastRenderedPageBreak/>
              <w:t>Формирование основ семейных и гражданских ценностей</w:t>
            </w:r>
          </w:p>
        </w:tc>
        <w:tc>
          <w:tcPr>
            <w:tcW w:w="3998" w:type="dxa"/>
            <w:shd w:val="clear" w:color="auto" w:fill="auto"/>
          </w:tcPr>
          <w:p w14:paraId="10C70EFD" w14:textId="77777777" w:rsidR="002551CB" w:rsidRPr="00193942" w:rsidRDefault="002551CB" w:rsidP="008D5763">
            <w:pPr>
              <w:pStyle w:val="11"/>
              <w:numPr>
                <w:ilvl w:val="0"/>
                <w:numId w:val="33"/>
              </w:numPr>
              <w:spacing w:before="0" w:beforeAutospacing="0" w:after="0" w:afterAutospacing="0"/>
              <w:ind w:left="317"/>
              <w:rPr>
                <w:rFonts w:eastAsia="ZapfDingbats"/>
                <w:color w:val="000000"/>
                <w:sz w:val="20"/>
                <w:szCs w:val="20"/>
              </w:rPr>
            </w:pPr>
            <w:r>
              <w:rPr>
                <w:rFonts w:eastAsia="ZapfDingbats"/>
                <w:color w:val="000000"/>
                <w:sz w:val="20"/>
                <w:szCs w:val="20"/>
              </w:rPr>
              <w:t>и</w:t>
            </w:r>
            <w:r w:rsidRPr="00193942">
              <w:rPr>
                <w:rFonts w:eastAsia="ZapfDingbats"/>
                <w:color w:val="000000"/>
                <w:sz w:val="20"/>
                <w:szCs w:val="20"/>
              </w:rPr>
              <w:t>меет представления о</w:t>
            </w:r>
            <w:r>
              <w:rPr>
                <w:rFonts w:eastAsia="ZapfDingbats"/>
                <w:color w:val="000000"/>
                <w:sz w:val="20"/>
                <w:szCs w:val="20"/>
              </w:rPr>
              <w:t xml:space="preserve"> </w:t>
            </w:r>
            <w:r w:rsidRPr="00193942">
              <w:rPr>
                <w:rFonts w:eastAsia="ZapfDingbats"/>
                <w:color w:val="000000"/>
                <w:sz w:val="20"/>
                <w:szCs w:val="20"/>
              </w:rPr>
              <w:t>семейных ценностях, семейных трад</w:t>
            </w:r>
            <w:r>
              <w:rPr>
                <w:rFonts w:eastAsia="ZapfDingbats"/>
                <w:color w:val="000000"/>
                <w:sz w:val="20"/>
                <w:szCs w:val="20"/>
              </w:rPr>
              <w:t>ициях, бережное отношение к ним;</w:t>
            </w:r>
          </w:p>
          <w:p w14:paraId="3F96C345" w14:textId="77777777" w:rsidR="002551CB" w:rsidRPr="00193942" w:rsidRDefault="002551CB" w:rsidP="008D5763">
            <w:pPr>
              <w:pStyle w:val="11"/>
              <w:numPr>
                <w:ilvl w:val="0"/>
                <w:numId w:val="33"/>
              </w:numPr>
              <w:spacing w:before="0" w:beforeAutospacing="0" w:after="0" w:afterAutospacing="0"/>
              <w:ind w:left="317"/>
              <w:rPr>
                <w:rFonts w:eastAsia="ZapfDingbats"/>
                <w:color w:val="000000"/>
                <w:sz w:val="20"/>
                <w:szCs w:val="20"/>
              </w:rPr>
            </w:pPr>
            <w:r w:rsidRPr="00193942">
              <w:rPr>
                <w:color w:val="000000"/>
                <w:sz w:val="20"/>
                <w:szCs w:val="20"/>
              </w:rPr>
              <w:t>проявляет нравственные</w:t>
            </w:r>
            <w:r>
              <w:rPr>
                <w:color w:val="000000"/>
                <w:sz w:val="20"/>
                <w:szCs w:val="20"/>
              </w:rPr>
              <w:t xml:space="preserve"> </w:t>
            </w:r>
            <w:r w:rsidRPr="00193942">
              <w:rPr>
                <w:color w:val="000000"/>
                <w:sz w:val="20"/>
                <w:szCs w:val="20"/>
              </w:rPr>
              <w:t>чувства, эмоциональ</w:t>
            </w:r>
            <w:r>
              <w:rPr>
                <w:color w:val="000000"/>
                <w:sz w:val="20"/>
                <w:szCs w:val="20"/>
              </w:rPr>
              <w:t>но-ценностное отношение к семье;</w:t>
            </w:r>
          </w:p>
          <w:p w14:paraId="15CE1339" w14:textId="77777777" w:rsidR="002551CB" w:rsidRPr="00193942" w:rsidRDefault="002551CB" w:rsidP="008D5763">
            <w:pPr>
              <w:numPr>
                <w:ilvl w:val="0"/>
                <w:numId w:val="33"/>
              </w:numPr>
              <w:ind w:left="317"/>
              <w:rPr>
                <w:color w:val="000000"/>
                <w:sz w:val="20"/>
                <w:szCs w:val="20"/>
              </w:rPr>
            </w:pPr>
            <w:r w:rsidRPr="00193942">
              <w:rPr>
                <w:color w:val="000000"/>
                <w:sz w:val="20"/>
                <w:szCs w:val="20"/>
              </w:rPr>
              <w:t>проявляет уважительное отношение к родителям, к старшим,</w:t>
            </w:r>
            <w:r>
              <w:rPr>
                <w:color w:val="000000"/>
                <w:sz w:val="20"/>
                <w:szCs w:val="20"/>
              </w:rPr>
              <w:t xml:space="preserve"> заботливое отношение к младшим;</w:t>
            </w:r>
          </w:p>
          <w:p w14:paraId="1DC42D6D" w14:textId="77777777" w:rsidR="002551CB" w:rsidRPr="00193942" w:rsidRDefault="002551CB" w:rsidP="008D5763">
            <w:pPr>
              <w:numPr>
                <w:ilvl w:val="0"/>
                <w:numId w:val="33"/>
              </w:numPr>
              <w:ind w:left="317"/>
              <w:rPr>
                <w:color w:val="000000"/>
                <w:sz w:val="20"/>
                <w:szCs w:val="20"/>
              </w:rPr>
            </w:pPr>
            <w:r w:rsidRPr="00193942">
              <w:rPr>
                <w:color w:val="000000"/>
                <w:sz w:val="20"/>
                <w:szCs w:val="20"/>
              </w:rPr>
              <w:t>имеет первичные</w:t>
            </w:r>
            <w:r>
              <w:rPr>
                <w:color w:val="000000"/>
                <w:sz w:val="20"/>
                <w:szCs w:val="20"/>
              </w:rPr>
              <w:t xml:space="preserve"> </w:t>
            </w:r>
            <w:r w:rsidRPr="00193942">
              <w:rPr>
                <w:color w:val="000000"/>
                <w:sz w:val="20"/>
                <w:szCs w:val="20"/>
              </w:rPr>
              <w:t>представления о гражданских ценностях, ценностях истории, основанных на национальных традициях, связи поколений, уважении к героям России</w:t>
            </w:r>
            <w:r>
              <w:rPr>
                <w:color w:val="000000"/>
                <w:sz w:val="20"/>
                <w:szCs w:val="20"/>
              </w:rPr>
              <w:t>;</w:t>
            </w:r>
          </w:p>
          <w:p w14:paraId="0A0F7F86" w14:textId="77777777" w:rsidR="002551CB" w:rsidRPr="00193942" w:rsidRDefault="002551CB" w:rsidP="008D5763">
            <w:pPr>
              <w:numPr>
                <w:ilvl w:val="0"/>
                <w:numId w:val="33"/>
              </w:numPr>
              <w:ind w:left="317"/>
              <w:rPr>
                <w:color w:val="000000"/>
                <w:sz w:val="20"/>
                <w:szCs w:val="20"/>
              </w:rPr>
            </w:pPr>
            <w:r>
              <w:rPr>
                <w:color w:val="000000"/>
                <w:sz w:val="20"/>
                <w:szCs w:val="20"/>
              </w:rPr>
              <w:t>имеет представление о</w:t>
            </w:r>
            <w:r w:rsidRPr="00193942">
              <w:rPr>
                <w:color w:val="000000"/>
                <w:sz w:val="20"/>
                <w:szCs w:val="20"/>
              </w:rPr>
              <w:t xml:space="preserve"> символ</w:t>
            </w:r>
            <w:r>
              <w:rPr>
                <w:color w:val="000000"/>
                <w:sz w:val="20"/>
                <w:szCs w:val="20"/>
              </w:rPr>
              <w:t>ах</w:t>
            </w:r>
            <w:r w:rsidRPr="00193942">
              <w:rPr>
                <w:color w:val="000000"/>
                <w:sz w:val="20"/>
                <w:szCs w:val="20"/>
              </w:rPr>
              <w:t xml:space="preserve"> государства: Флаг и Герб Российской Федерации и символику субъекта Российской Федерации, в котором проживает;</w:t>
            </w:r>
          </w:p>
          <w:p w14:paraId="0F9BF1C1" w14:textId="77777777" w:rsidR="002551CB" w:rsidRPr="00193942" w:rsidRDefault="002551CB" w:rsidP="008D5763">
            <w:pPr>
              <w:numPr>
                <w:ilvl w:val="0"/>
                <w:numId w:val="33"/>
              </w:numPr>
              <w:ind w:left="317"/>
              <w:rPr>
                <w:color w:val="000000"/>
                <w:sz w:val="20"/>
                <w:szCs w:val="20"/>
              </w:rPr>
            </w:pPr>
            <w:r>
              <w:rPr>
                <w:color w:val="000000"/>
                <w:sz w:val="20"/>
                <w:szCs w:val="20"/>
              </w:rPr>
              <w:t>п</w:t>
            </w:r>
            <w:r w:rsidRPr="00193942">
              <w:rPr>
                <w:color w:val="000000"/>
                <w:sz w:val="20"/>
                <w:szCs w:val="20"/>
              </w:rPr>
              <w:t xml:space="preserve">роявляет высшие нравственные чувства: патриотизм, уважение </w:t>
            </w:r>
            <w:r w:rsidRPr="00193942">
              <w:rPr>
                <w:color w:val="000000"/>
                <w:sz w:val="20"/>
                <w:szCs w:val="20"/>
              </w:rPr>
              <w:br/>
              <w:t>к правам и обязанностям человека</w:t>
            </w:r>
            <w:r>
              <w:rPr>
                <w:color w:val="000000"/>
                <w:sz w:val="20"/>
                <w:szCs w:val="20"/>
              </w:rPr>
              <w:t>;</w:t>
            </w:r>
          </w:p>
          <w:p w14:paraId="6C9623D2" w14:textId="77777777" w:rsidR="002551CB" w:rsidRPr="00193942" w:rsidRDefault="002551CB" w:rsidP="008D5763">
            <w:pPr>
              <w:numPr>
                <w:ilvl w:val="0"/>
                <w:numId w:val="33"/>
              </w:numPr>
              <w:ind w:left="317"/>
              <w:rPr>
                <w:color w:val="000000"/>
                <w:sz w:val="20"/>
                <w:szCs w:val="20"/>
              </w:rPr>
            </w:pPr>
            <w:r>
              <w:rPr>
                <w:color w:val="000000"/>
                <w:sz w:val="20"/>
                <w:szCs w:val="20"/>
              </w:rPr>
              <w:t>и</w:t>
            </w:r>
            <w:r w:rsidRPr="00193942">
              <w:rPr>
                <w:color w:val="000000"/>
                <w:sz w:val="20"/>
                <w:szCs w:val="20"/>
              </w:rPr>
              <w:t>меет начальные представления о правах и обязанностях человека, гражданина, семьянина, товарища</w:t>
            </w:r>
            <w:r>
              <w:rPr>
                <w:color w:val="000000"/>
                <w:sz w:val="20"/>
                <w:szCs w:val="20"/>
              </w:rPr>
              <w:t>;</w:t>
            </w:r>
          </w:p>
          <w:p w14:paraId="56E91DA8" w14:textId="77777777" w:rsidR="002551CB" w:rsidRPr="00193942" w:rsidRDefault="002551CB" w:rsidP="008D5763">
            <w:pPr>
              <w:numPr>
                <w:ilvl w:val="0"/>
                <w:numId w:val="33"/>
              </w:numPr>
              <w:ind w:left="317"/>
              <w:rPr>
                <w:color w:val="000000"/>
                <w:sz w:val="20"/>
                <w:szCs w:val="20"/>
              </w:rPr>
            </w:pPr>
            <w:r>
              <w:rPr>
                <w:color w:val="000000"/>
                <w:sz w:val="20"/>
                <w:szCs w:val="20"/>
              </w:rPr>
              <w:t>п</w:t>
            </w:r>
            <w:r w:rsidRPr="00193942">
              <w:rPr>
                <w:color w:val="000000"/>
                <w:sz w:val="20"/>
                <w:szCs w:val="20"/>
              </w:rPr>
              <w:t xml:space="preserve">роявляет познавательный интерес </w:t>
            </w:r>
            <w:r w:rsidRPr="00193942">
              <w:rPr>
                <w:color w:val="000000"/>
                <w:sz w:val="20"/>
                <w:szCs w:val="20"/>
              </w:rPr>
              <w:br/>
              <w:t>к важнейшим событиям истории России и ее народ</w:t>
            </w:r>
            <w:r>
              <w:rPr>
                <w:color w:val="000000"/>
                <w:sz w:val="20"/>
                <w:szCs w:val="20"/>
              </w:rPr>
              <w:t>ов, к героям России;</w:t>
            </w:r>
          </w:p>
          <w:p w14:paraId="4823A54D" w14:textId="77777777" w:rsidR="002551CB" w:rsidRDefault="002551CB" w:rsidP="008D5763">
            <w:pPr>
              <w:numPr>
                <w:ilvl w:val="0"/>
                <w:numId w:val="33"/>
              </w:numPr>
              <w:ind w:left="317"/>
              <w:rPr>
                <w:color w:val="000000"/>
                <w:sz w:val="20"/>
                <w:szCs w:val="20"/>
              </w:rPr>
            </w:pPr>
            <w:r>
              <w:rPr>
                <w:color w:val="000000"/>
                <w:sz w:val="20"/>
                <w:szCs w:val="20"/>
              </w:rPr>
              <w:t>п</w:t>
            </w:r>
            <w:r w:rsidRPr="00193942">
              <w:rPr>
                <w:color w:val="000000"/>
                <w:sz w:val="20"/>
                <w:szCs w:val="20"/>
              </w:rPr>
              <w:t xml:space="preserve">роявляет уважение </w:t>
            </w:r>
            <w:r>
              <w:rPr>
                <w:color w:val="000000"/>
                <w:sz w:val="20"/>
                <w:szCs w:val="20"/>
              </w:rPr>
              <w:br/>
              <w:t>к защитникам Родины;</w:t>
            </w:r>
          </w:p>
          <w:p w14:paraId="1A894AB3" w14:textId="77777777" w:rsidR="002551CB" w:rsidRPr="00193942" w:rsidRDefault="002551CB" w:rsidP="008D5763">
            <w:pPr>
              <w:numPr>
                <w:ilvl w:val="0"/>
                <w:numId w:val="33"/>
              </w:numPr>
              <w:ind w:left="317"/>
              <w:rPr>
                <w:color w:val="000000"/>
                <w:sz w:val="20"/>
                <w:szCs w:val="20"/>
              </w:rPr>
            </w:pPr>
            <w:r>
              <w:rPr>
                <w:color w:val="000000"/>
                <w:sz w:val="20"/>
                <w:szCs w:val="20"/>
              </w:rPr>
              <w:t>п</w:t>
            </w:r>
            <w:r w:rsidRPr="00193942">
              <w:rPr>
                <w:color w:val="000000"/>
                <w:sz w:val="20"/>
                <w:szCs w:val="20"/>
              </w:rPr>
              <w:t xml:space="preserve">роявляет интерес </w:t>
            </w:r>
            <w:r w:rsidRPr="00193942">
              <w:rPr>
                <w:color w:val="000000"/>
                <w:sz w:val="20"/>
                <w:szCs w:val="20"/>
              </w:rPr>
              <w:br/>
              <w:t xml:space="preserve">к государственным праздникам и желания участвовать в праздниках </w:t>
            </w:r>
            <w:r w:rsidRPr="00193942">
              <w:rPr>
                <w:color w:val="000000"/>
                <w:sz w:val="20"/>
                <w:szCs w:val="20"/>
              </w:rPr>
              <w:br/>
              <w:t xml:space="preserve">и их организации </w:t>
            </w:r>
            <w:r w:rsidRPr="00193942">
              <w:rPr>
                <w:color w:val="000000"/>
                <w:sz w:val="20"/>
                <w:szCs w:val="20"/>
              </w:rPr>
              <w:br/>
              <w:t>в образовательной организации.</w:t>
            </w:r>
          </w:p>
        </w:tc>
        <w:tc>
          <w:tcPr>
            <w:tcW w:w="3827" w:type="dxa"/>
            <w:shd w:val="clear" w:color="auto" w:fill="auto"/>
          </w:tcPr>
          <w:p w14:paraId="200372B2" w14:textId="77777777" w:rsidR="002551CB" w:rsidRPr="00193942" w:rsidRDefault="002551CB" w:rsidP="008D5763">
            <w:pPr>
              <w:numPr>
                <w:ilvl w:val="0"/>
                <w:numId w:val="33"/>
              </w:numPr>
              <w:ind w:left="317"/>
              <w:rPr>
                <w:color w:val="000000"/>
                <w:sz w:val="20"/>
                <w:szCs w:val="20"/>
              </w:rPr>
            </w:pPr>
            <w:r>
              <w:rPr>
                <w:color w:val="000000"/>
                <w:sz w:val="20"/>
                <w:szCs w:val="20"/>
              </w:rPr>
              <w:t>и</w:t>
            </w:r>
            <w:r w:rsidRPr="00193942">
              <w:rPr>
                <w:color w:val="000000"/>
                <w:sz w:val="20"/>
                <w:szCs w:val="20"/>
              </w:rPr>
              <w:t xml:space="preserve">меет представления </w:t>
            </w:r>
            <w:r w:rsidRPr="00193942">
              <w:rPr>
                <w:color w:val="000000"/>
                <w:sz w:val="20"/>
                <w:szCs w:val="20"/>
              </w:rPr>
              <w:br/>
              <w:t>о государственном устройстве Российского государства, его институтах, их роли в жизни общества, о его важнейших законах</w:t>
            </w:r>
            <w:r>
              <w:rPr>
                <w:color w:val="000000"/>
                <w:sz w:val="20"/>
                <w:szCs w:val="20"/>
              </w:rPr>
              <w:t>;</w:t>
            </w:r>
          </w:p>
          <w:p w14:paraId="3F53DCF2" w14:textId="77777777" w:rsidR="002551CB" w:rsidRPr="00193942" w:rsidRDefault="002551CB" w:rsidP="008D5763">
            <w:pPr>
              <w:numPr>
                <w:ilvl w:val="0"/>
                <w:numId w:val="33"/>
              </w:numPr>
              <w:ind w:left="317"/>
              <w:rPr>
                <w:color w:val="000000"/>
                <w:sz w:val="20"/>
                <w:szCs w:val="20"/>
              </w:rPr>
            </w:pPr>
            <w:r>
              <w:rPr>
                <w:color w:val="000000"/>
                <w:sz w:val="20"/>
                <w:szCs w:val="20"/>
              </w:rPr>
              <w:t>з</w:t>
            </w:r>
            <w:r w:rsidRPr="00193942">
              <w:rPr>
                <w:color w:val="000000"/>
                <w:sz w:val="20"/>
                <w:szCs w:val="20"/>
              </w:rPr>
              <w:t>нает символы государства: Флаг и Герб Российской Федерации и символику субъекта Российской Федерации, в котором проживает</w:t>
            </w:r>
            <w:r>
              <w:rPr>
                <w:color w:val="000000"/>
                <w:sz w:val="20"/>
                <w:szCs w:val="20"/>
              </w:rPr>
              <w:t>;</w:t>
            </w:r>
          </w:p>
          <w:p w14:paraId="0F50184B" w14:textId="77777777" w:rsidR="002551CB" w:rsidRPr="00193942" w:rsidRDefault="002551CB" w:rsidP="008D5763">
            <w:pPr>
              <w:numPr>
                <w:ilvl w:val="0"/>
                <w:numId w:val="33"/>
              </w:numPr>
              <w:ind w:left="317"/>
              <w:rPr>
                <w:color w:val="000000"/>
                <w:sz w:val="20"/>
                <w:szCs w:val="20"/>
              </w:rPr>
            </w:pPr>
            <w:r>
              <w:rPr>
                <w:color w:val="000000"/>
                <w:sz w:val="20"/>
                <w:szCs w:val="20"/>
              </w:rPr>
              <w:t>и</w:t>
            </w:r>
            <w:r w:rsidRPr="00193942">
              <w:rPr>
                <w:color w:val="000000"/>
                <w:sz w:val="20"/>
                <w:szCs w:val="20"/>
              </w:rPr>
              <w:t>меет представления о правах и обязанностях гражданина России, правах ребенка</w:t>
            </w:r>
            <w:r>
              <w:rPr>
                <w:color w:val="000000"/>
                <w:sz w:val="20"/>
                <w:szCs w:val="20"/>
              </w:rPr>
              <w:t>;</w:t>
            </w:r>
          </w:p>
          <w:p w14:paraId="0EC0A9B3" w14:textId="77777777" w:rsidR="002551CB" w:rsidRPr="00193942" w:rsidRDefault="002551CB" w:rsidP="008D5763">
            <w:pPr>
              <w:numPr>
                <w:ilvl w:val="0"/>
                <w:numId w:val="33"/>
              </w:numPr>
              <w:ind w:left="317"/>
              <w:rPr>
                <w:color w:val="000000"/>
                <w:sz w:val="20"/>
                <w:szCs w:val="20"/>
              </w:rPr>
            </w:pPr>
            <w:r>
              <w:rPr>
                <w:color w:val="000000"/>
                <w:sz w:val="20"/>
                <w:szCs w:val="20"/>
              </w:rPr>
              <w:t>п</w:t>
            </w:r>
            <w:r w:rsidRPr="00193942">
              <w:rPr>
                <w:color w:val="000000"/>
                <w:sz w:val="20"/>
                <w:szCs w:val="20"/>
              </w:rPr>
              <w:t>роявляет интерес к общественным явлениям, осознает важность активной роли человека в обществе</w:t>
            </w:r>
            <w:r>
              <w:rPr>
                <w:color w:val="000000"/>
                <w:sz w:val="20"/>
                <w:szCs w:val="20"/>
              </w:rPr>
              <w:t>;</w:t>
            </w:r>
          </w:p>
          <w:p w14:paraId="103AF133" w14:textId="77777777" w:rsidR="002551CB" w:rsidRPr="00193942" w:rsidRDefault="002551CB" w:rsidP="008D5763">
            <w:pPr>
              <w:numPr>
                <w:ilvl w:val="0"/>
                <w:numId w:val="33"/>
              </w:numPr>
              <w:ind w:left="317"/>
              <w:rPr>
                <w:color w:val="000000"/>
                <w:sz w:val="20"/>
                <w:szCs w:val="20"/>
              </w:rPr>
            </w:pPr>
            <w:r>
              <w:rPr>
                <w:color w:val="000000"/>
                <w:sz w:val="20"/>
                <w:szCs w:val="20"/>
              </w:rPr>
              <w:t>з</w:t>
            </w:r>
            <w:r w:rsidRPr="00193942">
              <w:rPr>
                <w:color w:val="000000"/>
                <w:sz w:val="20"/>
                <w:szCs w:val="20"/>
              </w:rPr>
              <w:t>нает национальных героев</w:t>
            </w:r>
            <w:r w:rsidRPr="00193942">
              <w:rPr>
                <w:color w:val="000000"/>
                <w:sz w:val="20"/>
                <w:szCs w:val="20"/>
              </w:rPr>
              <w:br/>
              <w:t>и важнейшие события истории России и её народов.</w:t>
            </w:r>
          </w:p>
          <w:p w14:paraId="4043FBB5" w14:textId="77777777" w:rsidR="002551CB" w:rsidRPr="00193942" w:rsidRDefault="002551CB" w:rsidP="008D5763">
            <w:pPr>
              <w:numPr>
                <w:ilvl w:val="0"/>
                <w:numId w:val="33"/>
              </w:numPr>
              <w:ind w:left="317"/>
              <w:rPr>
                <w:color w:val="000000"/>
                <w:sz w:val="20"/>
                <w:szCs w:val="20"/>
              </w:rPr>
            </w:pPr>
            <w:r>
              <w:rPr>
                <w:color w:val="000000"/>
                <w:sz w:val="20"/>
                <w:szCs w:val="20"/>
              </w:rPr>
              <w:t>з</w:t>
            </w:r>
            <w:r w:rsidRPr="00193942">
              <w:rPr>
                <w:color w:val="000000"/>
                <w:sz w:val="20"/>
                <w:szCs w:val="20"/>
              </w:rPr>
              <w:t xml:space="preserve">нает государственные праздники, принимает участие в важнейших событиях жизни России, субъекта Российской Федерации, </w:t>
            </w:r>
            <w:r>
              <w:rPr>
                <w:color w:val="000000"/>
                <w:sz w:val="20"/>
                <w:szCs w:val="20"/>
              </w:rPr>
              <w:t>а котором проживает;</w:t>
            </w:r>
          </w:p>
          <w:p w14:paraId="0B1C21DA" w14:textId="77777777" w:rsidR="002551CB" w:rsidRPr="00193942" w:rsidRDefault="002551CB" w:rsidP="008D5763">
            <w:pPr>
              <w:numPr>
                <w:ilvl w:val="0"/>
                <w:numId w:val="33"/>
              </w:numPr>
              <w:ind w:left="317"/>
              <w:rPr>
                <w:color w:val="000000"/>
                <w:sz w:val="20"/>
                <w:szCs w:val="20"/>
              </w:rPr>
            </w:pPr>
            <w:r>
              <w:rPr>
                <w:color w:val="000000"/>
                <w:sz w:val="20"/>
                <w:szCs w:val="20"/>
              </w:rPr>
              <w:t>у</w:t>
            </w:r>
            <w:r w:rsidRPr="00193942">
              <w:rPr>
                <w:color w:val="000000"/>
                <w:sz w:val="20"/>
                <w:szCs w:val="20"/>
              </w:rPr>
              <w:t xml:space="preserve">важительно относится </w:t>
            </w:r>
            <w:r w:rsidRPr="00193942">
              <w:rPr>
                <w:color w:val="000000"/>
                <w:sz w:val="20"/>
                <w:szCs w:val="20"/>
              </w:rPr>
              <w:br/>
            </w:r>
            <w:r>
              <w:rPr>
                <w:color w:val="000000"/>
                <w:sz w:val="20"/>
                <w:szCs w:val="20"/>
              </w:rPr>
              <w:t>к защитникам Родины;</w:t>
            </w:r>
          </w:p>
          <w:p w14:paraId="514B6C87" w14:textId="77777777" w:rsidR="002551CB" w:rsidRPr="00193942" w:rsidRDefault="002551CB" w:rsidP="008D5763">
            <w:pPr>
              <w:numPr>
                <w:ilvl w:val="0"/>
                <w:numId w:val="33"/>
              </w:numPr>
              <w:ind w:left="317"/>
              <w:rPr>
                <w:color w:val="000000"/>
                <w:sz w:val="20"/>
                <w:szCs w:val="20"/>
              </w:rPr>
            </w:pPr>
            <w:r>
              <w:rPr>
                <w:color w:val="000000"/>
                <w:sz w:val="20"/>
                <w:szCs w:val="20"/>
              </w:rPr>
              <w:t>у</w:t>
            </w:r>
            <w:r w:rsidRPr="00193942">
              <w:rPr>
                <w:color w:val="000000"/>
                <w:sz w:val="20"/>
                <w:szCs w:val="20"/>
              </w:rPr>
              <w:t xml:space="preserve">важительно относится </w:t>
            </w:r>
            <w:r w:rsidRPr="00193942">
              <w:rPr>
                <w:color w:val="000000"/>
                <w:sz w:val="20"/>
                <w:szCs w:val="20"/>
              </w:rPr>
              <w:br/>
              <w:t>к русскому языку как государственному, языку межнационального общения.</w:t>
            </w:r>
          </w:p>
        </w:tc>
      </w:tr>
      <w:tr w:rsidR="002551CB" w:rsidRPr="00193942" w14:paraId="6E952F61" w14:textId="77777777" w:rsidTr="00B51D74">
        <w:tc>
          <w:tcPr>
            <w:tcW w:w="2093" w:type="dxa"/>
            <w:shd w:val="clear" w:color="auto" w:fill="auto"/>
          </w:tcPr>
          <w:p w14:paraId="79E49451" w14:textId="77777777" w:rsidR="002551CB" w:rsidRPr="00193942" w:rsidRDefault="002551CB" w:rsidP="00E332E7">
            <w:pPr>
              <w:rPr>
                <w:color w:val="000000"/>
                <w:sz w:val="20"/>
                <w:szCs w:val="20"/>
              </w:rPr>
            </w:pPr>
            <w:r w:rsidRPr="00193942">
              <w:rPr>
                <w:color w:val="000000"/>
                <w:sz w:val="20"/>
                <w:szCs w:val="20"/>
              </w:rPr>
              <w:t>Формирование основ гражданской идентичности</w:t>
            </w:r>
          </w:p>
        </w:tc>
        <w:tc>
          <w:tcPr>
            <w:tcW w:w="3998" w:type="dxa"/>
            <w:shd w:val="clear" w:color="auto" w:fill="auto"/>
          </w:tcPr>
          <w:p w14:paraId="511AE395" w14:textId="77777777" w:rsidR="002551CB" w:rsidRPr="002F0018" w:rsidRDefault="002551CB" w:rsidP="008D5763">
            <w:pPr>
              <w:pStyle w:val="a4"/>
              <w:numPr>
                <w:ilvl w:val="0"/>
                <w:numId w:val="35"/>
              </w:numPr>
              <w:ind w:left="317"/>
              <w:rPr>
                <w:color w:val="000000"/>
              </w:rPr>
            </w:pPr>
            <w:r>
              <w:rPr>
                <w:color w:val="000000"/>
                <w:lang w:val="ru-RU"/>
              </w:rPr>
              <w:t>и</w:t>
            </w:r>
            <w:proofErr w:type="spellStart"/>
            <w:r w:rsidRPr="002F0018">
              <w:rPr>
                <w:color w:val="000000"/>
              </w:rPr>
              <w:t>меет</w:t>
            </w:r>
            <w:proofErr w:type="spellEnd"/>
            <w:r w:rsidRPr="002F0018">
              <w:rPr>
                <w:color w:val="000000"/>
              </w:rPr>
              <w:t xml:space="preserve"> первичные представления о нравственных ценностях в отношении общества, сверстников, взрослых, предметного мира </w:t>
            </w:r>
            <w:r w:rsidRPr="002F0018">
              <w:rPr>
                <w:color w:val="000000"/>
              </w:rPr>
              <w:br/>
            </w:r>
            <w:r>
              <w:rPr>
                <w:color w:val="000000"/>
              </w:rPr>
              <w:t>и себя в этом мире</w:t>
            </w:r>
            <w:r>
              <w:rPr>
                <w:color w:val="000000"/>
                <w:lang w:val="ru-RU"/>
              </w:rPr>
              <w:t>;</w:t>
            </w:r>
          </w:p>
          <w:p w14:paraId="0F99A439" w14:textId="77777777" w:rsidR="002551CB" w:rsidRPr="002F0018" w:rsidRDefault="002551CB" w:rsidP="008D5763">
            <w:pPr>
              <w:pStyle w:val="a4"/>
              <w:numPr>
                <w:ilvl w:val="0"/>
                <w:numId w:val="35"/>
              </w:numPr>
              <w:ind w:left="317"/>
              <w:rPr>
                <w:color w:val="000000"/>
              </w:rPr>
            </w:pPr>
            <w:r>
              <w:rPr>
                <w:color w:val="000000"/>
                <w:lang w:val="ru-RU"/>
              </w:rPr>
              <w:t>п</w:t>
            </w:r>
            <w:proofErr w:type="spellStart"/>
            <w:r w:rsidRPr="002F0018">
              <w:rPr>
                <w:color w:val="000000"/>
              </w:rPr>
              <w:t>роявляет</w:t>
            </w:r>
            <w:proofErr w:type="spellEnd"/>
            <w:r w:rsidRPr="002F0018">
              <w:rPr>
                <w:color w:val="000000"/>
              </w:rPr>
              <w:t xml:space="preserve"> нравственные чувства, эмоционально-ценностного отношения к окружающим людям, предметному миру, к себе</w:t>
            </w:r>
            <w:r>
              <w:rPr>
                <w:color w:val="000000"/>
                <w:lang w:val="ru-RU"/>
              </w:rPr>
              <w:t>;</w:t>
            </w:r>
          </w:p>
          <w:p w14:paraId="143DD110" w14:textId="77777777" w:rsidR="002551CB" w:rsidRPr="002F0018" w:rsidRDefault="002551CB" w:rsidP="008D5763">
            <w:pPr>
              <w:pStyle w:val="a4"/>
              <w:numPr>
                <w:ilvl w:val="0"/>
                <w:numId w:val="35"/>
              </w:numPr>
              <w:ind w:left="317"/>
              <w:rPr>
                <w:color w:val="000000"/>
              </w:rPr>
            </w:pPr>
            <w:r>
              <w:rPr>
                <w:color w:val="000000"/>
                <w:lang w:val="ru-RU"/>
              </w:rPr>
              <w:t>и</w:t>
            </w:r>
            <w:proofErr w:type="spellStart"/>
            <w:r w:rsidRPr="002F0018">
              <w:rPr>
                <w:color w:val="000000"/>
              </w:rPr>
              <w:t>спытывает</w:t>
            </w:r>
            <w:proofErr w:type="spellEnd"/>
            <w:r w:rsidRPr="002F0018">
              <w:rPr>
                <w:color w:val="000000"/>
              </w:rPr>
              <w:t xml:space="preserve"> чувства гордости, удовлетворенности, стыда от своих поступков, действий и поведения</w:t>
            </w:r>
            <w:r>
              <w:rPr>
                <w:color w:val="000000"/>
                <w:lang w:val="ru-RU"/>
              </w:rPr>
              <w:t>;</w:t>
            </w:r>
          </w:p>
          <w:p w14:paraId="228A08B0" w14:textId="77777777" w:rsidR="002551CB" w:rsidRPr="002F0018" w:rsidRDefault="002551CB" w:rsidP="008D5763">
            <w:pPr>
              <w:pStyle w:val="a4"/>
              <w:numPr>
                <w:ilvl w:val="0"/>
                <w:numId w:val="35"/>
              </w:numPr>
              <w:ind w:left="317"/>
              <w:rPr>
                <w:color w:val="000000"/>
              </w:rPr>
            </w:pPr>
            <w:r>
              <w:rPr>
                <w:color w:val="000000"/>
                <w:lang w:val="ru-RU"/>
              </w:rPr>
              <w:t>д</w:t>
            </w:r>
            <w:proofErr w:type="spellStart"/>
            <w:r w:rsidRPr="002F0018">
              <w:rPr>
                <w:color w:val="000000"/>
              </w:rPr>
              <w:t>оброжелателен</w:t>
            </w:r>
            <w:proofErr w:type="spellEnd"/>
            <w:r w:rsidRPr="002F0018">
              <w:rPr>
                <w:color w:val="000000"/>
              </w:rPr>
              <w:t>, умеет слушать и слышать собеседника, обосновывать свое мнение</w:t>
            </w:r>
            <w:r>
              <w:rPr>
                <w:color w:val="000000"/>
                <w:lang w:val="ru-RU"/>
              </w:rPr>
              <w:t>;</w:t>
            </w:r>
          </w:p>
          <w:p w14:paraId="247C126B" w14:textId="77777777" w:rsidR="002551CB" w:rsidRPr="002F0018" w:rsidRDefault="002551CB" w:rsidP="008D5763">
            <w:pPr>
              <w:pStyle w:val="a4"/>
              <w:numPr>
                <w:ilvl w:val="0"/>
                <w:numId w:val="35"/>
              </w:numPr>
              <w:ind w:left="317"/>
              <w:rPr>
                <w:color w:val="000000"/>
              </w:rPr>
            </w:pPr>
            <w:r>
              <w:rPr>
                <w:color w:val="000000"/>
                <w:lang w:val="ru-RU"/>
              </w:rPr>
              <w:t>д</w:t>
            </w:r>
            <w:proofErr w:type="spellStart"/>
            <w:r w:rsidRPr="002F0018">
              <w:rPr>
                <w:color w:val="000000"/>
              </w:rPr>
              <w:t>емонстрирует</w:t>
            </w:r>
            <w:proofErr w:type="spellEnd"/>
            <w:r w:rsidRPr="002F0018">
              <w:rPr>
                <w:color w:val="000000"/>
              </w:rPr>
              <w:t xml:space="preserve"> способность выразить себя в игровой, досуговой деятельности и поведении в соответствии с нравственными ценностями</w:t>
            </w:r>
            <w:r>
              <w:rPr>
                <w:color w:val="000000"/>
                <w:lang w:val="ru-RU"/>
              </w:rPr>
              <w:t>;</w:t>
            </w:r>
          </w:p>
          <w:p w14:paraId="46DB5B7A" w14:textId="77777777" w:rsidR="002551CB" w:rsidRPr="002F0018" w:rsidRDefault="002551CB" w:rsidP="008D5763">
            <w:pPr>
              <w:pStyle w:val="a4"/>
              <w:numPr>
                <w:ilvl w:val="0"/>
                <w:numId w:val="35"/>
              </w:numPr>
              <w:ind w:left="317"/>
              <w:rPr>
                <w:color w:val="000000"/>
              </w:rPr>
            </w:pPr>
            <w:r>
              <w:rPr>
                <w:color w:val="000000"/>
                <w:lang w:val="ru-RU"/>
              </w:rPr>
              <w:t>с</w:t>
            </w:r>
            <w:proofErr w:type="spellStart"/>
            <w:r w:rsidRPr="002F0018">
              <w:rPr>
                <w:color w:val="000000"/>
              </w:rPr>
              <w:t>амостоятельно</w:t>
            </w:r>
            <w:proofErr w:type="spellEnd"/>
            <w:r w:rsidRPr="002F0018">
              <w:rPr>
                <w:color w:val="000000"/>
              </w:rPr>
              <w:t xml:space="preserve"> применяет усвоенные правила, владеет нормами, конструктивными способами взаимодействия с взрослыми и сверстниками (умение договариваться, взаимодействовать в игровых </w:t>
            </w:r>
            <w:r w:rsidRPr="002F0018">
              <w:rPr>
                <w:color w:val="000000"/>
              </w:rPr>
              <w:lastRenderedPageBreak/>
              <w:t>отношениях в рамках игровых правил и т.д.)</w:t>
            </w:r>
            <w:r>
              <w:rPr>
                <w:color w:val="000000"/>
                <w:lang w:val="ru-RU"/>
              </w:rPr>
              <w:t>;</w:t>
            </w:r>
          </w:p>
          <w:p w14:paraId="68513188" w14:textId="77777777" w:rsidR="002551CB" w:rsidRPr="002F0018" w:rsidRDefault="002551CB" w:rsidP="008D5763">
            <w:pPr>
              <w:pStyle w:val="a4"/>
              <w:numPr>
                <w:ilvl w:val="0"/>
                <w:numId w:val="35"/>
              </w:numPr>
              <w:ind w:left="317"/>
              <w:rPr>
                <w:color w:val="000000"/>
              </w:rPr>
            </w:pPr>
            <w:r>
              <w:rPr>
                <w:color w:val="000000"/>
                <w:lang w:val="ru-RU"/>
              </w:rPr>
              <w:t>п</w:t>
            </w:r>
            <w:proofErr w:type="spellStart"/>
            <w:r w:rsidRPr="002F0018">
              <w:rPr>
                <w:color w:val="000000"/>
              </w:rPr>
              <w:t>реобразует</w:t>
            </w:r>
            <w:proofErr w:type="spellEnd"/>
            <w:r w:rsidRPr="002F0018">
              <w:rPr>
                <w:color w:val="000000"/>
              </w:rPr>
              <w:t xml:space="preserve"> полученные знания и способы деятельности, изменяет поведение и стиль общения со взрослыми и сверстниками в зависимости от ситуации</w:t>
            </w:r>
            <w:r>
              <w:rPr>
                <w:color w:val="000000"/>
                <w:lang w:val="ru-RU"/>
              </w:rPr>
              <w:t>;</w:t>
            </w:r>
          </w:p>
          <w:p w14:paraId="0DE622EC" w14:textId="77777777" w:rsidR="002551CB" w:rsidRPr="002F0018" w:rsidRDefault="002551CB" w:rsidP="008D5763">
            <w:pPr>
              <w:pStyle w:val="a4"/>
              <w:numPr>
                <w:ilvl w:val="0"/>
                <w:numId w:val="35"/>
              </w:numPr>
              <w:ind w:left="317"/>
              <w:rPr>
                <w:color w:val="000000"/>
              </w:rPr>
            </w:pPr>
            <w:r>
              <w:rPr>
                <w:color w:val="000000"/>
                <w:lang w:val="ru-RU"/>
              </w:rPr>
              <w:t>с</w:t>
            </w:r>
            <w:proofErr w:type="spellStart"/>
            <w:r w:rsidRPr="002F0018">
              <w:rPr>
                <w:color w:val="000000"/>
              </w:rPr>
              <w:t>пособен</w:t>
            </w:r>
            <w:proofErr w:type="spellEnd"/>
            <w:r w:rsidRPr="002F0018">
              <w:rPr>
                <w:color w:val="000000"/>
              </w:rPr>
              <w:t xml:space="preserve"> к творческому поведению в новых ситуациях в соответстви</w:t>
            </w:r>
            <w:r>
              <w:rPr>
                <w:color w:val="000000"/>
              </w:rPr>
              <w:t>и с принятой системой ценностей</w:t>
            </w:r>
            <w:r>
              <w:rPr>
                <w:color w:val="000000"/>
                <w:lang w:val="ru-RU"/>
              </w:rPr>
              <w:t>;</w:t>
            </w:r>
          </w:p>
          <w:p w14:paraId="50D67C85" w14:textId="77777777" w:rsidR="002551CB" w:rsidRPr="002F0018" w:rsidRDefault="002551CB" w:rsidP="008D5763">
            <w:pPr>
              <w:pStyle w:val="a4"/>
              <w:numPr>
                <w:ilvl w:val="0"/>
                <w:numId w:val="35"/>
              </w:numPr>
              <w:ind w:left="317"/>
              <w:rPr>
                <w:color w:val="000000"/>
              </w:rPr>
            </w:pPr>
            <w:r>
              <w:rPr>
                <w:color w:val="000000"/>
                <w:lang w:val="ru-RU"/>
              </w:rPr>
              <w:t>в</w:t>
            </w:r>
            <w:proofErr w:type="spellStart"/>
            <w:r w:rsidRPr="002F0018">
              <w:rPr>
                <w:color w:val="000000"/>
              </w:rPr>
              <w:t>ыражает</w:t>
            </w:r>
            <w:proofErr w:type="spellEnd"/>
            <w:r w:rsidRPr="002F0018">
              <w:rPr>
                <w:color w:val="000000"/>
              </w:rPr>
              <w:t xml:space="preserve"> познавательный интерес </w:t>
            </w:r>
            <w:r w:rsidRPr="002F0018">
              <w:rPr>
                <w:color w:val="000000"/>
              </w:rPr>
              <w:br/>
              <w:t>к отношениям, поведению людей, стремление их осмысливать, оценивать в соответствии с усвоенными нравственными нормами и ценностями</w:t>
            </w:r>
            <w:r>
              <w:rPr>
                <w:color w:val="000000"/>
                <w:lang w:val="ru-RU"/>
              </w:rPr>
              <w:t>;</w:t>
            </w:r>
            <w:r w:rsidRPr="002F0018">
              <w:rPr>
                <w:color w:val="000000"/>
              </w:rPr>
              <w:t xml:space="preserve"> </w:t>
            </w:r>
          </w:p>
          <w:p w14:paraId="4F73CA6A" w14:textId="77777777" w:rsidR="002551CB" w:rsidRPr="002F0018" w:rsidRDefault="002551CB" w:rsidP="008D5763">
            <w:pPr>
              <w:pStyle w:val="a4"/>
              <w:numPr>
                <w:ilvl w:val="0"/>
                <w:numId w:val="35"/>
              </w:numPr>
              <w:ind w:left="317"/>
              <w:rPr>
                <w:color w:val="000000"/>
              </w:rPr>
            </w:pPr>
            <w:r>
              <w:rPr>
                <w:color w:val="000000"/>
                <w:lang w:val="ru-RU"/>
              </w:rPr>
              <w:t>э</w:t>
            </w:r>
            <w:proofErr w:type="spellStart"/>
            <w:r w:rsidRPr="002F0018">
              <w:rPr>
                <w:color w:val="000000"/>
              </w:rPr>
              <w:t>кспериментирует</w:t>
            </w:r>
            <w:proofErr w:type="spellEnd"/>
            <w:r w:rsidRPr="002F0018">
              <w:rPr>
                <w:color w:val="000000"/>
              </w:rPr>
              <w:t xml:space="preserve"> в сфере установления отношений, определения позиции в собственном поведении</w:t>
            </w:r>
            <w:r>
              <w:rPr>
                <w:color w:val="000000"/>
                <w:lang w:val="ru-RU"/>
              </w:rPr>
              <w:t>;</w:t>
            </w:r>
          </w:p>
          <w:p w14:paraId="28292504" w14:textId="77777777" w:rsidR="002551CB" w:rsidRPr="002F0018" w:rsidRDefault="002551CB" w:rsidP="008D5763">
            <w:pPr>
              <w:pStyle w:val="a4"/>
              <w:numPr>
                <w:ilvl w:val="0"/>
                <w:numId w:val="35"/>
              </w:numPr>
              <w:ind w:left="317"/>
              <w:rPr>
                <w:color w:val="000000"/>
              </w:rPr>
            </w:pPr>
            <w:r>
              <w:rPr>
                <w:color w:val="000000"/>
                <w:lang w:val="ru-RU"/>
              </w:rPr>
              <w:t>с</w:t>
            </w:r>
            <w:proofErr w:type="spellStart"/>
            <w:r w:rsidRPr="002F0018">
              <w:rPr>
                <w:color w:val="000000"/>
              </w:rPr>
              <w:t>пособен</w:t>
            </w:r>
            <w:proofErr w:type="spellEnd"/>
            <w:r w:rsidRPr="002F0018">
              <w:rPr>
                <w:color w:val="000000"/>
              </w:rPr>
              <w:t xml:space="preserve"> самостоятельно действовать,</w:t>
            </w:r>
            <w:r>
              <w:rPr>
                <w:color w:val="000000"/>
                <w:lang w:val="ru-RU"/>
              </w:rPr>
              <w:t xml:space="preserve"> </w:t>
            </w:r>
            <w:r w:rsidRPr="002F0018">
              <w:rPr>
                <w:color w:val="000000"/>
              </w:rPr>
              <w:t>в случае затруднений обращаться за помощью</w:t>
            </w:r>
            <w:r>
              <w:rPr>
                <w:color w:val="000000"/>
                <w:lang w:val="ru-RU"/>
              </w:rPr>
              <w:t>;</w:t>
            </w:r>
          </w:p>
          <w:p w14:paraId="4D7DE27E" w14:textId="77777777" w:rsidR="002551CB" w:rsidRPr="002F0018" w:rsidRDefault="002551CB" w:rsidP="008D5763">
            <w:pPr>
              <w:pStyle w:val="a4"/>
              <w:numPr>
                <w:ilvl w:val="0"/>
                <w:numId w:val="35"/>
              </w:numPr>
              <w:ind w:left="317"/>
              <w:rPr>
                <w:color w:val="000000"/>
              </w:rPr>
            </w:pPr>
            <w:r>
              <w:rPr>
                <w:rFonts w:eastAsia="ZapfDingbats"/>
                <w:color w:val="000000"/>
                <w:lang w:val="ru-RU"/>
              </w:rPr>
              <w:t>о</w:t>
            </w:r>
            <w:r w:rsidRPr="002F0018">
              <w:rPr>
                <w:rFonts w:eastAsia="ZapfDingbats"/>
                <w:color w:val="000000"/>
              </w:rPr>
              <w:t>сознает преимущества совместного поиска выхода из сложившейся проблемной ситуации или принятия решений</w:t>
            </w:r>
            <w:r>
              <w:rPr>
                <w:rFonts w:eastAsia="ZapfDingbats"/>
                <w:color w:val="000000"/>
                <w:lang w:val="ru-RU"/>
              </w:rPr>
              <w:t>;</w:t>
            </w:r>
          </w:p>
          <w:p w14:paraId="7166E605" w14:textId="77777777" w:rsidR="002551CB" w:rsidRPr="002F0018" w:rsidRDefault="002551CB" w:rsidP="008D5763">
            <w:pPr>
              <w:pStyle w:val="a4"/>
              <w:numPr>
                <w:ilvl w:val="0"/>
                <w:numId w:val="35"/>
              </w:numPr>
              <w:ind w:left="317"/>
              <w:rPr>
                <w:color w:val="000000"/>
              </w:rPr>
            </w:pPr>
            <w:r>
              <w:rPr>
                <w:rFonts w:eastAsia="ZapfDingbats"/>
                <w:color w:val="000000"/>
                <w:lang w:val="ru-RU"/>
              </w:rPr>
              <w:t>и</w:t>
            </w:r>
            <w:proofErr w:type="spellStart"/>
            <w:r w:rsidRPr="002F0018">
              <w:rPr>
                <w:rFonts w:eastAsia="ZapfDingbats"/>
                <w:color w:val="000000"/>
              </w:rPr>
              <w:t>спользует</w:t>
            </w:r>
            <w:proofErr w:type="spellEnd"/>
            <w:r w:rsidRPr="002F0018">
              <w:rPr>
                <w:rFonts w:eastAsia="ZapfDingbats"/>
                <w:color w:val="000000"/>
              </w:rPr>
              <w:t xml:space="preserve"> </w:t>
            </w:r>
            <w:r w:rsidRPr="002F0018">
              <w:rPr>
                <w:rFonts w:eastAsia="ZapfDingbats"/>
              </w:rPr>
              <w:t xml:space="preserve">принятые в обществе правила коммуникации </w:t>
            </w:r>
            <w:r w:rsidRPr="002F0018">
              <w:rPr>
                <w:rFonts w:eastAsia="ZapfDingbats"/>
                <w:color w:val="000000"/>
              </w:rPr>
              <w:t>(спокойно сидеть, слушать, дать возможность высказаться)</w:t>
            </w:r>
            <w:r>
              <w:rPr>
                <w:rFonts w:eastAsia="ZapfDingbats"/>
                <w:color w:val="000000"/>
                <w:lang w:val="ru-RU"/>
              </w:rPr>
              <w:t>;</w:t>
            </w:r>
          </w:p>
          <w:p w14:paraId="13933D63" w14:textId="77777777" w:rsidR="002551CB" w:rsidRPr="002F0018" w:rsidRDefault="002551CB" w:rsidP="008D5763">
            <w:pPr>
              <w:pStyle w:val="a4"/>
              <w:numPr>
                <w:ilvl w:val="0"/>
                <w:numId w:val="35"/>
              </w:numPr>
              <w:ind w:left="317"/>
              <w:rPr>
                <w:color w:val="000000"/>
              </w:rPr>
            </w:pPr>
            <w:r>
              <w:rPr>
                <w:rFonts w:eastAsia="ZapfDingbats"/>
                <w:color w:val="000000"/>
                <w:lang w:val="ru-RU"/>
              </w:rPr>
              <w:t>с</w:t>
            </w:r>
            <w:proofErr w:type="spellStart"/>
            <w:r w:rsidRPr="002F0018">
              <w:rPr>
                <w:rFonts w:eastAsia="ZapfDingbats"/>
                <w:color w:val="000000"/>
              </w:rPr>
              <w:t>лушает</w:t>
            </w:r>
            <w:proofErr w:type="spellEnd"/>
            <w:r w:rsidRPr="002F0018">
              <w:rPr>
                <w:rFonts w:eastAsia="ZapfDingbats"/>
                <w:color w:val="000000"/>
              </w:rPr>
              <w:t xml:space="preserve"> и уважает мнения других людей</w:t>
            </w:r>
            <w:r>
              <w:rPr>
                <w:rFonts w:eastAsia="ZapfDingbats"/>
                <w:color w:val="000000"/>
                <w:lang w:val="ru-RU"/>
              </w:rPr>
              <w:t>;</w:t>
            </w:r>
          </w:p>
          <w:p w14:paraId="12A6C447" w14:textId="77777777" w:rsidR="002551CB" w:rsidRPr="002F0018" w:rsidRDefault="002551CB" w:rsidP="008D5763">
            <w:pPr>
              <w:pStyle w:val="a4"/>
              <w:numPr>
                <w:ilvl w:val="0"/>
                <w:numId w:val="35"/>
              </w:numPr>
              <w:ind w:left="317"/>
              <w:rPr>
                <w:color w:val="000000"/>
              </w:rPr>
            </w:pPr>
            <w:r>
              <w:rPr>
                <w:rFonts w:eastAsia="ZapfDingbats"/>
                <w:color w:val="000000"/>
                <w:lang w:val="ru-RU"/>
              </w:rPr>
              <w:t>и</w:t>
            </w:r>
            <w:r w:rsidRPr="002F0018">
              <w:rPr>
                <w:rFonts w:eastAsia="ZapfDingbats"/>
                <w:color w:val="000000"/>
              </w:rPr>
              <w:t>дет навстречу другому при несовпадающих интересах и мнениях, найти компромисс</w:t>
            </w:r>
            <w:r w:rsidRPr="002F0018">
              <w:rPr>
                <w:rFonts w:eastAsia="ZapfDingbats"/>
                <w:color w:val="000000"/>
              </w:rPr>
              <w:br/>
              <w:t>и совместно прийти к решению, которое помож</w:t>
            </w:r>
            <w:r>
              <w:rPr>
                <w:rFonts w:eastAsia="ZapfDingbats"/>
                <w:color w:val="000000"/>
              </w:rPr>
              <w:t>ет достигнуть баланса интересов</w:t>
            </w:r>
            <w:r>
              <w:rPr>
                <w:rFonts w:eastAsia="ZapfDingbats"/>
                <w:color w:val="000000"/>
                <w:lang w:val="ru-RU"/>
              </w:rPr>
              <w:t>;</w:t>
            </w:r>
          </w:p>
          <w:p w14:paraId="22C48BF2" w14:textId="77777777" w:rsidR="002551CB" w:rsidRPr="002F0018" w:rsidRDefault="002551CB" w:rsidP="008D5763">
            <w:pPr>
              <w:pStyle w:val="a4"/>
              <w:numPr>
                <w:ilvl w:val="0"/>
                <w:numId w:val="35"/>
              </w:numPr>
              <w:ind w:left="317"/>
              <w:rPr>
                <w:color w:val="000000"/>
              </w:rPr>
            </w:pPr>
            <w:r>
              <w:rPr>
                <w:color w:val="000000"/>
                <w:lang w:val="ru-RU"/>
              </w:rPr>
              <w:t>с</w:t>
            </w:r>
            <w:proofErr w:type="spellStart"/>
            <w:r w:rsidRPr="002F0018">
              <w:rPr>
                <w:color w:val="000000"/>
              </w:rPr>
              <w:t>оотносит</w:t>
            </w:r>
            <w:proofErr w:type="spellEnd"/>
            <w:r w:rsidRPr="002F0018">
              <w:rPr>
                <w:color w:val="000000"/>
              </w:rPr>
              <w:t xml:space="preserve"> свое поведение с правилами и нормами общества.</w:t>
            </w:r>
          </w:p>
          <w:p w14:paraId="69398692" w14:textId="77777777" w:rsidR="002551CB" w:rsidRPr="002F0018" w:rsidRDefault="002551CB" w:rsidP="008D5763">
            <w:pPr>
              <w:pStyle w:val="a4"/>
              <w:numPr>
                <w:ilvl w:val="0"/>
                <w:numId w:val="35"/>
              </w:numPr>
              <w:ind w:left="317"/>
              <w:rPr>
                <w:color w:val="000000"/>
              </w:rPr>
            </w:pPr>
            <w:r>
              <w:rPr>
                <w:color w:val="000000"/>
                <w:lang w:val="ru-RU"/>
              </w:rPr>
              <w:t>у</w:t>
            </w:r>
            <w:proofErr w:type="spellStart"/>
            <w:r w:rsidRPr="002F0018">
              <w:rPr>
                <w:color w:val="000000"/>
              </w:rPr>
              <w:t>правляет</w:t>
            </w:r>
            <w:proofErr w:type="spellEnd"/>
            <w:r w:rsidRPr="002F0018">
              <w:rPr>
                <w:color w:val="000000"/>
              </w:rPr>
              <w:t xml:space="preserve"> своим эмоциональным состоянием</w:t>
            </w:r>
            <w:r>
              <w:rPr>
                <w:color w:val="000000"/>
                <w:lang w:val="ru-RU"/>
              </w:rPr>
              <w:t>;</w:t>
            </w:r>
          </w:p>
          <w:p w14:paraId="5EEC9010" w14:textId="77777777" w:rsidR="002551CB" w:rsidRPr="002F0018" w:rsidRDefault="002551CB" w:rsidP="008D5763">
            <w:pPr>
              <w:pStyle w:val="a4"/>
              <w:numPr>
                <w:ilvl w:val="0"/>
                <w:numId w:val="35"/>
              </w:numPr>
              <w:ind w:left="317"/>
              <w:rPr>
                <w:color w:val="000000"/>
              </w:rPr>
            </w:pPr>
            <w:r>
              <w:rPr>
                <w:color w:val="000000"/>
                <w:lang w:val="ru-RU"/>
              </w:rPr>
              <w:t>и</w:t>
            </w:r>
            <w:proofErr w:type="spellStart"/>
            <w:r w:rsidRPr="002F0018">
              <w:rPr>
                <w:color w:val="000000"/>
              </w:rPr>
              <w:t>меет</w:t>
            </w:r>
            <w:proofErr w:type="spellEnd"/>
            <w:r w:rsidRPr="002F0018">
              <w:rPr>
                <w:color w:val="000000"/>
              </w:rPr>
              <w:t xml:space="preserve"> свое мнение, может его обосновать</w:t>
            </w:r>
            <w:r>
              <w:rPr>
                <w:color w:val="000000"/>
                <w:lang w:val="ru-RU"/>
              </w:rPr>
              <w:t>;</w:t>
            </w:r>
          </w:p>
          <w:p w14:paraId="345FADC6" w14:textId="77777777" w:rsidR="002551CB" w:rsidRPr="002F0018" w:rsidRDefault="002551CB" w:rsidP="008D5763">
            <w:pPr>
              <w:pStyle w:val="a4"/>
              <w:numPr>
                <w:ilvl w:val="0"/>
                <w:numId w:val="35"/>
              </w:numPr>
              <w:ind w:left="317"/>
              <w:rPr>
                <w:rFonts w:eastAsia="ZapfDingbats"/>
                <w:color w:val="000000"/>
              </w:rPr>
            </w:pPr>
            <w:r>
              <w:rPr>
                <w:rFonts w:eastAsia="ZapfDingbats"/>
                <w:color w:val="000000"/>
                <w:lang w:val="ru-RU"/>
              </w:rPr>
              <w:t>о</w:t>
            </w:r>
            <w:proofErr w:type="spellStart"/>
            <w:r w:rsidRPr="002F0018">
              <w:rPr>
                <w:rFonts w:eastAsia="ZapfDingbats"/>
                <w:color w:val="000000"/>
              </w:rPr>
              <w:t>казывает</w:t>
            </w:r>
            <w:proofErr w:type="spellEnd"/>
            <w:r w:rsidRPr="002F0018">
              <w:rPr>
                <w:rFonts w:eastAsia="ZapfDingbats"/>
                <w:color w:val="000000"/>
              </w:rPr>
              <w:t xml:space="preserve"> позитивное влияние на свое окружение</w:t>
            </w:r>
            <w:r>
              <w:rPr>
                <w:rFonts w:eastAsia="ZapfDingbats"/>
                <w:color w:val="000000"/>
                <w:lang w:val="ru-RU"/>
              </w:rPr>
              <w:t>;</w:t>
            </w:r>
          </w:p>
          <w:p w14:paraId="559A575A" w14:textId="77777777" w:rsidR="002551CB" w:rsidRPr="002F0018" w:rsidRDefault="002551CB" w:rsidP="008D5763">
            <w:pPr>
              <w:pStyle w:val="a4"/>
              <w:numPr>
                <w:ilvl w:val="0"/>
                <w:numId w:val="35"/>
              </w:numPr>
              <w:ind w:left="317"/>
              <w:rPr>
                <w:color w:val="000000"/>
              </w:rPr>
            </w:pPr>
            <w:r>
              <w:rPr>
                <w:rFonts w:eastAsia="ZapfDingbats"/>
                <w:color w:val="000000"/>
                <w:lang w:val="ru-RU"/>
              </w:rPr>
              <w:t>о</w:t>
            </w:r>
            <w:proofErr w:type="spellStart"/>
            <w:r w:rsidRPr="002F0018">
              <w:rPr>
                <w:rFonts w:eastAsia="ZapfDingbats"/>
                <w:color w:val="000000"/>
              </w:rPr>
              <w:t>сознанно</w:t>
            </w:r>
            <w:proofErr w:type="spellEnd"/>
            <w:r w:rsidRPr="002F0018">
              <w:rPr>
                <w:rFonts w:eastAsia="ZapfDingbats"/>
                <w:color w:val="000000"/>
              </w:rPr>
              <w:t xml:space="preserve"> принимает решения и несет за них ответственность</w:t>
            </w:r>
            <w:r>
              <w:rPr>
                <w:rFonts w:eastAsia="ZapfDingbats"/>
                <w:color w:val="000000"/>
                <w:lang w:val="ru-RU"/>
              </w:rPr>
              <w:t>;</w:t>
            </w:r>
          </w:p>
          <w:p w14:paraId="1D15EA0B" w14:textId="77777777" w:rsidR="002551CB" w:rsidRPr="002F0018" w:rsidRDefault="002551CB" w:rsidP="008D5763">
            <w:pPr>
              <w:pStyle w:val="a4"/>
              <w:numPr>
                <w:ilvl w:val="0"/>
                <w:numId w:val="35"/>
              </w:numPr>
              <w:ind w:left="317"/>
              <w:rPr>
                <w:color w:val="000000"/>
              </w:rPr>
            </w:pPr>
            <w:r w:rsidRPr="002F0018">
              <w:rPr>
                <w:color w:val="000000"/>
                <w:lang w:val="ru-RU"/>
              </w:rPr>
              <w:t>с</w:t>
            </w:r>
            <w:proofErr w:type="spellStart"/>
            <w:r w:rsidRPr="002F0018">
              <w:rPr>
                <w:color w:val="000000"/>
              </w:rPr>
              <w:t>пособен</w:t>
            </w:r>
            <w:proofErr w:type="spellEnd"/>
            <w:r w:rsidRPr="002F0018">
              <w:rPr>
                <w:color w:val="000000"/>
              </w:rPr>
              <w:t xml:space="preserve"> управлять своим поведением, планировать свои дейс</w:t>
            </w:r>
            <w:r>
              <w:rPr>
                <w:color w:val="000000"/>
              </w:rPr>
              <w:t>твия</w:t>
            </w:r>
            <w:r>
              <w:rPr>
                <w:color w:val="000000"/>
                <w:lang w:val="ru-RU"/>
              </w:rPr>
              <w:t>;</w:t>
            </w:r>
          </w:p>
          <w:p w14:paraId="6CC0735F" w14:textId="77777777" w:rsidR="002551CB" w:rsidRPr="002F0018" w:rsidRDefault="002551CB" w:rsidP="008D5763">
            <w:pPr>
              <w:pStyle w:val="a4"/>
              <w:numPr>
                <w:ilvl w:val="0"/>
                <w:numId w:val="35"/>
              </w:numPr>
              <w:ind w:left="317"/>
              <w:rPr>
                <w:color w:val="000000"/>
              </w:rPr>
            </w:pPr>
            <w:r>
              <w:rPr>
                <w:color w:val="000000"/>
                <w:lang w:val="ru-RU"/>
              </w:rPr>
              <w:t>с</w:t>
            </w:r>
            <w:proofErr w:type="spellStart"/>
            <w:r w:rsidRPr="002F0018">
              <w:rPr>
                <w:color w:val="000000"/>
              </w:rPr>
              <w:t>тарается</w:t>
            </w:r>
            <w:proofErr w:type="spellEnd"/>
            <w:r w:rsidRPr="002F0018">
              <w:rPr>
                <w:color w:val="000000"/>
              </w:rPr>
              <w:t xml:space="preserve"> не нарушать правила поведения, испытывает чувство неловкости, стыда в ситуациях, где его поведение неблаговидно</w:t>
            </w:r>
            <w:r>
              <w:rPr>
                <w:color w:val="000000"/>
                <w:lang w:val="ru-RU"/>
              </w:rPr>
              <w:t>;</w:t>
            </w:r>
          </w:p>
          <w:p w14:paraId="2E16F960" w14:textId="77777777" w:rsidR="002551CB" w:rsidRPr="002F0018" w:rsidRDefault="002551CB" w:rsidP="008D5763">
            <w:pPr>
              <w:pStyle w:val="a4"/>
              <w:numPr>
                <w:ilvl w:val="0"/>
                <w:numId w:val="35"/>
              </w:numPr>
              <w:ind w:left="317"/>
              <w:rPr>
                <w:color w:val="000000"/>
              </w:rPr>
            </w:pPr>
            <w:r>
              <w:rPr>
                <w:color w:val="000000"/>
                <w:lang w:val="ru-RU"/>
              </w:rPr>
              <w:t>п</w:t>
            </w:r>
            <w:proofErr w:type="spellStart"/>
            <w:r w:rsidRPr="002F0018">
              <w:rPr>
                <w:color w:val="000000"/>
              </w:rPr>
              <w:t>роявляет</w:t>
            </w:r>
            <w:proofErr w:type="spellEnd"/>
            <w:r w:rsidRPr="002F0018">
              <w:rPr>
                <w:color w:val="000000"/>
              </w:rPr>
              <w:t xml:space="preserve"> поведение, которое в основном определяется представлениями о хороших и плохих поступках.</w:t>
            </w:r>
          </w:p>
        </w:tc>
        <w:tc>
          <w:tcPr>
            <w:tcW w:w="3827" w:type="dxa"/>
            <w:shd w:val="clear" w:color="auto" w:fill="auto"/>
          </w:tcPr>
          <w:p w14:paraId="4269A713" w14:textId="77777777" w:rsidR="002551CB" w:rsidRPr="002F0018" w:rsidRDefault="002551CB" w:rsidP="008D5763">
            <w:pPr>
              <w:pStyle w:val="a4"/>
              <w:numPr>
                <w:ilvl w:val="0"/>
                <w:numId w:val="35"/>
              </w:numPr>
              <w:ind w:left="316"/>
              <w:rPr>
                <w:color w:val="000000"/>
              </w:rPr>
            </w:pPr>
            <w:r>
              <w:rPr>
                <w:color w:val="000000"/>
                <w:lang w:val="ru-RU"/>
              </w:rPr>
              <w:lastRenderedPageBreak/>
              <w:t>и</w:t>
            </w:r>
            <w:proofErr w:type="spellStart"/>
            <w:r w:rsidRPr="002F0018">
              <w:rPr>
                <w:color w:val="000000"/>
              </w:rPr>
              <w:t>меет</w:t>
            </w:r>
            <w:proofErr w:type="spellEnd"/>
            <w:r w:rsidRPr="002F0018">
              <w:rPr>
                <w:color w:val="000000"/>
              </w:rPr>
              <w:t xml:space="preserve"> представления о базовых национальных ценностях</w:t>
            </w:r>
            <w:r>
              <w:rPr>
                <w:color w:val="000000"/>
              </w:rPr>
              <w:t xml:space="preserve"> Российского государства</w:t>
            </w:r>
            <w:r>
              <w:rPr>
                <w:color w:val="000000"/>
                <w:lang w:val="ru-RU"/>
              </w:rPr>
              <w:t>;</w:t>
            </w:r>
          </w:p>
          <w:p w14:paraId="6A3B5D84" w14:textId="77777777" w:rsidR="002551CB" w:rsidRPr="002F0018" w:rsidRDefault="002551CB" w:rsidP="008D5763">
            <w:pPr>
              <w:pStyle w:val="a4"/>
              <w:numPr>
                <w:ilvl w:val="0"/>
                <w:numId w:val="35"/>
              </w:numPr>
              <w:ind w:left="316"/>
              <w:rPr>
                <w:color w:val="000000"/>
              </w:rPr>
            </w:pPr>
            <w:r>
              <w:rPr>
                <w:color w:val="000000"/>
                <w:lang w:val="ru-RU"/>
              </w:rPr>
              <w:t>и</w:t>
            </w:r>
            <w:proofErr w:type="spellStart"/>
            <w:r w:rsidRPr="002F0018">
              <w:rPr>
                <w:color w:val="000000"/>
              </w:rPr>
              <w:t>меет</w:t>
            </w:r>
            <w:proofErr w:type="spellEnd"/>
            <w:r w:rsidRPr="002F0018">
              <w:rPr>
                <w:color w:val="000000"/>
              </w:rPr>
              <w:t xml:space="preserve"> первоначальные представления о роли традиционных религий </w:t>
            </w:r>
            <w:r w:rsidRPr="002F0018">
              <w:rPr>
                <w:color w:val="000000"/>
              </w:rPr>
              <w:br/>
              <w:t>в истории и культуре нашей страны.</w:t>
            </w:r>
          </w:p>
          <w:p w14:paraId="027F7416" w14:textId="77777777" w:rsidR="002551CB" w:rsidRPr="00193942" w:rsidRDefault="002551CB" w:rsidP="00E332E7">
            <w:pPr>
              <w:rPr>
                <w:color w:val="000000"/>
                <w:sz w:val="20"/>
                <w:szCs w:val="20"/>
              </w:rPr>
            </w:pPr>
          </w:p>
        </w:tc>
      </w:tr>
      <w:tr w:rsidR="002551CB" w:rsidRPr="00193942" w14:paraId="75B70A32" w14:textId="77777777" w:rsidTr="00B51D74">
        <w:tc>
          <w:tcPr>
            <w:tcW w:w="2093" w:type="dxa"/>
            <w:shd w:val="clear" w:color="auto" w:fill="auto"/>
          </w:tcPr>
          <w:p w14:paraId="6C478FB4" w14:textId="77777777" w:rsidR="002551CB" w:rsidRPr="00193942" w:rsidRDefault="002551CB" w:rsidP="00E332E7">
            <w:pPr>
              <w:rPr>
                <w:color w:val="000000"/>
                <w:sz w:val="20"/>
                <w:szCs w:val="20"/>
              </w:rPr>
            </w:pPr>
            <w:r w:rsidRPr="00193942">
              <w:rPr>
                <w:color w:val="000000"/>
                <w:sz w:val="20"/>
                <w:szCs w:val="20"/>
              </w:rPr>
              <w:t xml:space="preserve">Формирование основ социокультурных ценностей </w:t>
            </w:r>
          </w:p>
        </w:tc>
        <w:tc>
          <w:tcPr>
            <w:tcW w:w="3998" w:type="dxa"/>
            <w:shd w:val="clear" w:color="auto" w:fill="auto"/>
          </w:tcPr>
          <w:p w14:paraId="1060D9B7" w14:textId="77777777" w:rsidR="002551CB" w:rsidRPr="002F0018" w:rsidRDefault="002551CB" w:rsidP="008D5763">
            <w:pPr>
              <w:pStyle w:val="a4"/>
              <w:numPr>
                <w:ilvl w:val="0"/>
                <w:numId w:val="36"/>
              </w:numPr>
              <w:ind w:left="317"/>
              <w:rPr>
                <w:color w:val="000000"/>
              </w:rPr>
            </w:pPr>
            <w:r>
              <w:rPr>
                <w:color w:val="000000"/>
                <w:lang w:val="ru-RU"/>
              </w:rPr>
              <w:t>д</w:t>
            </w:r>
            <w:proofErr w:type="spellStart"/>
            <w:r w:rsidRPr="002F0018">
              <w:rPr>
                <w:color w:val="000000"/>
              </w:rPr>
              <w:t>емонстрирует</w:t>
            </w:r>
            <w:proofErr w:type="spellEnd"/>
            <w:r w:rsidRPr="002F0018">
              <w:rPr>
                <w:color w:val="000000"/>
              </w:rPr>
              <w:t xml:space="preserve"> интерес к поиску и открытию информации</w:t>
            </w:r>
            <w:r>
              <w:rPr>
                <w:color w:val="000000"/>
                <w:lang w:val="ru-RU"/>
              </w:rPr>
              <w:t>;</w:t>
            </w:r>
          </w:p>
          <w:p w14:paraId="6E8CF58E" w14:textId="77777777" w:rsidR="002551CB" w:rsidRPr="002F0018" w:rsidRDefault="002551CB" w:rsidP="008D5763">
            <w:pPr>
              <w:pStyle w:val="a4"/>
              <w:numPr>
                <w:ilvl w:val="0"/>
                <w:numId w:val="36"/>
              </w:numPr>
              <w:ind w:left="317"/>
              <w:rPr>
                <w:color w:val="000000"/>
              </w:rPr>
            </w:pPr>
            <w:r>
              <w:rPr>
                <w:color w:val="000000"/>
                <w:lang w:val="ru-RU"/>
              </w:rPr>
              <w:t>п</w:t>
            </w:r>
            <w:proofErr w:type="spellStart"/>
            <w:r w:rsidRPr="002F0018">
              <w:rPr>
                <w:color w:val="000000"/>
              </w:rPr>
              <w:t>роявляет</w:t>
            </w:r>
            <w:proofErr w:type="spellEnd"/>
            <w:r w:rsidRPr="002F0018">
              <w:rPr>
                <w:color w:val="000000"/>
              </w:rPr>
              <w:t xml:space="preserve"> инициативу в реализации собственных замыслов</w:t>
            </w:r>
            <w:r>
              <w:rPr>
                <w:color w:val="000000"/>
                <w:lang w:val="ru-RU"/>
              </w:rPr>
              <w:t>;</w:t>
            </w:r>
          </w:p>
          <w:p w14:paraId="30B52BA4" w14:textId="77777777" w:rsidR="002551CB" w:rsidRPr="002F0018" w:rsidRDefault="002551CB" w:rsidP="008D5763">
            <w:pPr>
              <w:pStyle w:val="11"/>
              <w:numPr>
                <w:ilvl w:val="0"/>
                <w:numId w:val="36"/>
              </w:numPr>
              <w:spacing w:before="0" w:beforeAutospacing="0" w:after="0" w:afterAutospacing="0"/>
              <w:ind w:left="317"/>
              <w:contextualSpacing/>
              <w:rPr>
                <w:color w:val="000000"/>
                <w:sz w:val="20"/>
                <w:szCs w:val="20"/>
              </w:rPr>
            </w:pPr>
            <w:r w:rsidRPr="002F0018">
              <w:rPr>
                <w:color w:val="000000"/>
                <w:sz w:val="20"/>
                <w:szCs w:val="20"/>
              </w:rPr>
              <w:lastRenderedPageBreak/>
              <w:t xml:space="preserve">Инициативен в получении новой информации и практического опыта, мотивируя ее потребностью в саморазвитии и желанием помогать другим людям, взаимодействовать </w:t>
            </w:r>
            <w:r w:rsidRPr="002F0018">
              <w:rPr>
                <w:color w:val="000000"/>
                <w:sz w:val="20"/>
                <w:szCs w:val="20"/>
              </w:rPr>
              <w:br/>
              <w:t>с ними в решении посильных, но серьезных общественных задач</w:t>
            </w:r>
            <w:r>
              <w:rPr>
                <w:color w:val="000000"/>
                <w:sz w:val="20"/>
                <w:szCs w:val="20"/>
              </w:rPr>
              <w:t>;</w:t>
            </w:r>
          </w:p>
          <w:p w14:paraId="31581183" w14:textId="77777777" w:rsidR="002551CB" w:rsidRPr="00193942"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в</w:t>
            </w:r>
            <w:r w:rsidRPr="00193942">
              <w:rPr>
                <w:rFonts w:eastAsia="ZapfDingbats"/>
                <w:color w:val="000000"/>
                <w:sz w:val="20"/>
                <w:szCs w:val="20"/>
              </w:rPr>
              <w:t>ладеет основами управления своим поведением и эмоциями в обществе, способен сдерживать негативные импульсы и состояния</w:t>
            </w:r>
            <w:r>
              <w:rPr>
                <w:rFonts w:eastAsia="ZapfDingbats"/>
                <w:color w:val="000000"/>
                <w:sz w:val="20"/>
                <w:szCs w:val="20"/>
              </w:rPr>
              <w:t>;</w:t>
            </w:r>
          </w:p>
          <w:p w14:paraId="1AA4ADC0" w14:textId="77777777" w:rsidR="002551CB" w:rsidRPr="002F0018"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з</w:t>
            </w:r>
            <w:r w:rsidRPr="00193942">
              <w:rPr>
                <w:rFonts w:eastAsia="ZapfDingbats"/>
                <w:color w:val="000000"/>
                <w:sz w:val="20"/>
                <w:szCs w:val="20"/>
              </w:rPr>
              <w:t xml:space="preserve">нает и выполняет нормы и правила поведения в общественных местах </w:t>
            </w:r>
            <w:r w:rsidRPr="00193942">
              <w:rPr>
                <w:rFonts w:eastAsia="ZapfDingbats"/>
                <w:color w:val="000000"/>
                <w:sz w:val="20"/>
                <w:szCs w:val="20"/>
              </w:rPr>
              <w:br/>
              <w:t>в соответствии с их спецификой (</w:t>
            </w:r>
            <w:r w:rsidRPr="002F0018">
              <w:rPr>
                <w:rFonts w:eastAsia="ZapfDingbats"/>
                <w:color w:val="000000"/>
                <w:sz w:val="20"/>
                <w:szCs w:val="20"/>
              </w:rPr>
              <w:t>детский сад, транспорт, поликлиника, магазин, музей, театр и пр.);</w:t>
            </w:r>
          </w:p>
          <w:p w14:paraId="3AAA6C74" w14:textId="77777777" w:rsidR="002551CB" w:rsidRPr="002F0018"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sidRPr="002F0018">
              <w:rPr>
                <w:rFonts w:eastAsia="ZapfDingbats"/>
                <w:color w:val="000000"/>
                <w:sz w:val="20"/>
                <w:szCs w:val="20"/>
              </w:rPr>
              <w:t>умеет донести свою мысль с использование разных средств общения до собеседника на основе особенностей его личности (возрастных, психологических, физических)</w:t>
            </w:r>
            <w:r>
              <w:rPr>
                <w:rFonts w:eastAsia="ZapfDingbats"/>
                <w:color w:val="000000"/>
                <w:sz w:val="20"/>
                <w:szCs w:val="20"/>
              </w:rPr>
              <w:t>;</w:t>
            </w:r>
          </w:p>
          <w:p w14:paraId="370F5F7B" w14:textId="77777777" w:rsidR="002551CB" w:rsidRPr="00193942"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и</w:t>
            </w:r>
            <w:r w:rsidRPr="002F0018">
              <w:rPr>
                <w:rFonts w:eastAsia="ZapfDingbats"/>
                <w:color w:val="000000"/>
                <w:sz w:val="20"/>
                <w:szCs w:val="20"/>
              </w:rPr>
              <w:t>меет первичные</w:t>
            </w:r>
            <w:r w:rsidRPr="00193942">
              <w:rPr>
                <w:rFonts w:eastAsia="ZapfDingbats"/>
                <w:color w:val="000000"/>
                <w:sz w:val="20"/>
                <w:szCs w:val="20"/>
              </w:rPr>
              <w:t xml:space="preserve"> представления </w:t>
            </w:r>
            <w:r w:rsidRPr="00193942">
              <w:rPr>
                <w:rFonts w:eastAsia="ZapfDingbats"/>
                <w:color w:val="000000"/>
                <w:sz w:val="20"/>
                <w:szCs w:val="20"/>
              </w:rPr>
              <w:br/>
              <w:t xml:space="preserve">о социокультурных ценностях, основанных на знаниях национальных традиций </w:t>
            </w:r>
            <w:r w:rsidRPr="00193942">
              <w:rPr>
                <w:rFonts w:eastAsia="ZapfDingbats"/>
                <w:color w:val="000000"/>
                <w:sz w:val="20"/>
                <w:szCs w:val="20"/>
              </w:rPr>
              <w:br/>
              <w:t xml:space="preserve">и обычаев, на уважении к произведениям культуры </w:t>
            </w:r>
            <w:r w:rsidRPr="00193942">
              <w:rPr>
                <w:rFonts w:eastAsia="ZapfDingbats"/>
                <w:color w:val="000000"/>
                <w:sz w:val="20"/>
                <w:szCs w:val="20"/>
              </w:rPr>
              <w:br/>
              <w:t>и искусства</w:t>
            </w:r>
            <w:r>
              <w:rPr>
                <w:rFonts w:eastAsia="ZapfDingbats"/>
                <w:color w:val="000000"/>
                <w:sz w:val="20"/>
                <w:szCs w:val="20"/>
              </w:rPr>
              <w:t>;</w:t>
            </w:r>
          </w:p>
          <w:p w14:paraId="63CEB425" w14:textId="77777777" w:rsidR="002551CB" w:rsidRPr="00193942"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п</w:t>
            </w:r>
            <w:r w:rsidRPr="00193942">
              <w:rPr>
                <w:rFonts w:eastAsia="ZapfDingbats"/>
                <w:color w:val="000000"/>
                <w:sz w:val="20"/>
                <w:szCs w:val="20"/>
              </w:rPr>
              <w:t>роявляет интерес, любознательность к различны</w:t>
            </w:r>
            <w:r>
              <w:rPr>
                <w:rFonts w:eastAsia="ZapfDingbats"/>
                <w:color w:val="000000"/>
                <w:sz w:val="20"/>
                <w:szCs w:val="20"/>
              </w:rPr>
              <w:t>м видам творческой деятельности;</w:t>
            </w:r>
          </w:p>
          <w:p w14:paraId="0BE1CDB4" w14:textId="77777777" w:rsidR="002551CB" w:rsidRPr="00193942"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с</w:t>
            </w:r>
            <w:r w:rsidRPr="00193942">
              <w:rPr>
                <w:rFonts w:eastAsia="ZapfDingbats"/>
                <w:color w:val="000000"/>
                <w:sz w:val="20"/>
                <w:szCs w:val="20"/>
              </w:rPr>
              <w:t xml:space="preserve">пособен выразить себя в доступных видах деятельности в соответствии </w:t>
            </w:r>
            <w:r>
              <w:rPr>
                <w:rFonts w:eastAsia="ZapfDingbats"/>
                <w:color w:val="000000"/>
                <w:sz w:val="20"/>
                <w:szCs w:val="20"/>
              </w:rPr>
              <w:t>с социокультурными ценностями;</w:t>
            </w:r>
          </w:p>
          <w:p w14:paraId="709D3932" w14:textId="77777777" w:rsidR="002551CB" w:rsidRPr="00193942"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п</w:t>
            </w:r>
            <w:r w:rsidRPr="00193942">
              <w:rPr>
                <w:rFonts w:eastAsia="ZapfDingbats"/>
                <w:color w:val="000000"/>
                <w:sz w:val="20"/>
                <w:szCs w:val="20"/>
              </w:rPr>
              <w:t>роявляет потребности к реализации эстетических ценностей в пространстве образова</w:t>
            </w:r>
            <w:r>
              <w:rPr>
                <w:rFonts w:eastAsia="ZapfDingbats"/>
                <w:color w:val="000000"/>
                <w:sz w:val="20"/>
                <w:szCs w:val="20"/>
              </w:rPr>
              <w:t>тельной организации;</w:t>
            </w:r>
          </w:p>
          <w:p w14:paraId="5AA825F4" w14:textId="77777777" w:rsidR="002551CB" w:rsidRPr="00193942" w:rsidRDefault="002551CB" w:rsidP="008D5763">
            <w:pPr>
              <w:pStyle w:val="11"/>
              <w:numPr>
                <w:ilvl w:val="0"/>
                <w:numId w:val="36"/>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э</w:t>
            </w:r>
            <w:r w:rsidRPr="00193942">
              <w:rPr>
                <w:rFonts w:eastAsia="ZapfDingbats"/>
                <w:color w:val="000000"/>
                <w:sz w:val="20"/>
                <w:szCs w:val="20"/>
              </w:rPr>
              <w:t xml:space="preserve">моционально отзывается на красоту окружающего мира, произведения народного </w:t>
            </w:r>
            <w:r w:rsidRPr="00193942">
              <w:rPr>
                <w:rFonts w:eastAsia="ZapfDingbats"/>
                <w:color w:val="000000"/>
                <w:sz w:val="20"/>
                <w:szCs w:val="20"/>
              </w:rPr>
              <w:br/>
              <w:t>и профессионального искусства.</w:t>
            </w:r>
          </w:p>
        </w:tc>
        <w:tc>
          <w:tcPr>
            <w:tcW w:w="3827" w:type="dxa"/>
            <w:shd w:val="clear" w:color="auto" w:fill="auto"/>
          </w:tcPr>
          <w:p w14:paraId="7FC4E5F7" w14:textId="77777777" w:rsidR="002551CB" w:rsidRPr="002F0018" w:rsidRDefault="002551CB" w:rsidP="008D5763">
            <w:pPr>
              <w:pStyle w:val="a4"/>
              <w:numPr>
                <w:ilvl w:val="0"/>
                <w:numId w:val="36"/>
              </w:numPr>
              <w:ind w:left="316"/>
              <w:rPr>
                <w:color w:val="000000"/>
              </w:rPr>
            </w:pPr>
            <w:r>
              <w:rPr>
                <w:color w:val="000000"/>
                <w:lang w:val="ru-RU"/>
              </w:rPr>
              <w:lastRenderedPageBreak/>
              <w:t>д</w:t>
            </w:r>
            <w:proofErr w:type="spellStart"/>
            <w:r w:rsidRPr="002F0018">
              <w:rPr>
                <w:color w:val="000000"/>
              </w:rPr>
              <w:t>емонстрирует</w:t>
            </w:r>
            <w:proofErr w:type="spellEnd"/>
            <w:r w:rsidRPr="002F0018">
              <w:rPr>
                <w:color w:val="000000"/>
              </w:rPr>
              <w:t xml:space="preserve"> ценностное отношение к учёбе как к виду творческой деятельности</w:t>
            </w:r>
            <w:r>
              <w:rPr>
                <w:color w:val="000000"/>
                <w:lang w:val="ru-RU"/>
              </w:rPr>
              <w:t>;</w:t>
            </w:r>
          </w:p>
          <w:p w14:paraId="3FB73D40" w14:textId="77777777" w:rsidR="002551CB" w:rsidRPr="002F0018" w:rsidRDefault="002551CB" w:rsidP="008D5763">
            <w:pPr>
              <w:pStyle w:val="a4"/>
              <w:numPr>
                <w:ilvl w:val="0"/>
                <w:numId w:val="36"/>
              </w:numPr>
              <w:ind w:left="316"/>
              <w:rPr>
                <w:color w:val="000000"/>
              </w:rPr>
            </w:pPr>
            <w:r>
              <w:rPr>
                <w:color w:val="000000"/>
                <w:lang w:val="ru-RU"/>
              </w:rPr>
              <w:lastRenderedPageBreak/>
              <w:t>и</w:t>
            </w:r>
            <w:proofErr w:type="spellStart"/>
            <w:r w:rsidRPr="002F0018">
              <w:rPr>
                <w:color w:val="000000"/>
              </w:rPr>
              <w:t>меет</w:t>
            </w:r>
            <w:proofErr w:type="spellEnd"/>
            <w:r w:rsidRPr="002F0018">
              <w:rPr>
                <w:color w:val="000000"/>
              </w:rPr>
              <w:t xml:space="preserve"> элементарные </w:t>
            </w:r>
            <w:r>
              <w:rPr>
                <w:color w:val="000000"/>
                <w:lang w:val="ru-RU"/>
              </w:rPr>
              <w:t>п</w:t>
            </w:r>
            <w:proofErr w:type="spellStart"/>
            <w:r w:rsidRPr="002F0018">
              <w:rPr>
                <w:color w:val="000000"/>
              </w:rPr>
              <w:t>редставления</w:t>
            </w:r>
            <w:proofErr w:type="spellEnd"/>
            <w:r w:rsidRPr="002F0018">
              <w:rPr>
                <w:color w:val="000000"/>
              </w:rPr>
              <w:t xml:space="preserve"> о роли знаний, науки, современного производства в жизни человека и общества</w:t>
            </w:r>
            <w:r>
              <w:rPr>
                <w:color w:val="000000"/>
                <w:lang w:val="ru-RU"/>
              </w:rPr>
              <w:t>;</w:t>
            </w:r>
          </w:p>
          <w:p w14:paraId="73B5984A" w14:textId="77777777" w:rsidR="002551CB" w:rsidRPr="002F0018" w:rsidRDefault="002551CB" w:rsidP="008D5763">
            <w:pPr>
              <w:pStyle w:val="a4"/>
              <w:numPr>
                <w:ilvl w:val="0"/>
                <w:numId w:val="36"/>
              </w:numPr>
              <w:ind w:left="316"/>
              <w:rPr>
                <w:color w:val="000000"/>
              </w:rPr>
            </w:pPr>
            <w:r>
              <w:rPr>
                <w:color w:val="000000"/>
                <w:lang w:val="ru-RU"/>
              </w:rPr>
              <w:t>и</w:t>
            </w:r>
            <w:proofErr w:type="spellStart"/>
            <w:r w:rsidRPr="002F0018">
              <w:rPr>
                <w:color w:val="000000"/>
              </w:rPr>
              <w:t>меет</w:t>
            </w:r>
            <w:proofErr w:type="spellEnd"/>
            <w:r w:rsidRPr="002F0018">
              <w:rPr>
                <w:color w:val="000000"/>
              </w:rPr>
              <w:t xml:space="preserve"> первоначальные навыки командной работы, в том числе в разработке и реализации учебных </w:t>
            </w:r>
            <w:r w:rsidRPr="002F0018">
              <w:rPr>
                <w:color w:val="000000"/>
              </w:rPr>
              <w:br/>
              <w:t xml:space="preserve">и </w:t>
            </w:r>
            <w:proofErr w:type="spellStart"/>
            <w:r w:rsidRPr="002F0018">
              <w:rPr>
                <w:color w:val="000000"/>
              </w:rPr>
              <w:t>практикоориентированных</w:t>
            </w:r>
            <w:proofErr w:type="spellEnd"/>
            <w:r w:rsidRPr="002F0018">
              <w:rPr>
                <w:color w:val="000000"/>
              </w:rPr>
              <w:t xml:space="preserve"> проектов</w:t>
            </w:r>
            <w:r>
              <w:rPr>
                <w:color w:val="000000"/>
                <w:lang w:val="ru-RU"/>
              </w:rPr>
              <w:t>;</w:t>
            </w:r>
          </w:p>
          <w:p w14:paraId="18A03922" w14:textId="77777777" w:rsidR="002551CB" w:rsidRPr="002F0018" w:rsidRDefault="002551CB" w:rsidP="008D5763">
            <w:pPr>
              <w:pStyle w:val="a4"/>
              <w:numPr>
                <w:ilvl w:val="0"/>
                <w:numId w:val="36"/>
              </w:numPr>
              <w:ind w:left="316"/>
              <w:rPr>
                <w:color w:val="000000"/>
              </w:rPr>
            </w:pPr>
            <w:r>
              <w:rPr>
                <w:color w:val="000000"/>
                <w:lang w:val="ru-RU"/>
              </w:rPr>
              <w:t>и</w:t>
            </w:r>
            <w:proofErr w:type="spellStart"/>
            <w:r w:rsidRPr="002F0018">
              <w:rPr>
                <w:color w:val="000000"/>
              </w:rPr>
              <w:t>меет</w:t>
            </w:r>
            <w:proofErr w:type="spellEnd"/>
            <w:r w:rsidRPr="002F0018">
              <w:rPr>
                <w:color w:val="000000"/>
              </w:rPr>
              <w:t xml:space="preserve"> представления о душевно</w:t>
            </w:r>
            <w:r>
              <w:rPr>
                <w:color w:val="000000"/>
              </w:rPr>
              <w:t>й и физической красоте человека</w:t>
            </w:r>
            <w:r>
              <w:rPr>
                <w:color w:val="000000"/>
                <w:lang w:val="ru-RU"/>
              </w:rPr>
              <w:t>;</w:t>
            </w:r>
          </w:p>
          <w:p w14:paraId="55BC96B5" w14:textId="77777777" w:rsidR="002551CB" w:rsidRPr="002F0018" w:rsidRDefault="002551CB" w:rsidP="008D5763">
            <w:pPr>
              <w:pStyle w:val="a4"/>
              <w:numPr>
                <w:ilvl w:val="0"/>
                <w:numId w:val="36"/>
              </w:numPr>
              <w:ind w:left="316"/>
              <w:rPr>
                <w:color w:val="000000"/>
              </w:rPr>
            </w:pPr>
            <w:r>
              <w:rPr>
                <w:color w:val="000000"/>
                <w:lang w:val="ru-RU"/>
              </w:rPr>
              <w:t>с</w:t>
            </w:r>
            <w:proofErr w:type="spellStart"/>
            <w:r w:rsidRPr="002F0018">
              <w:rPr>
                <w:color w:val="000000"/>
              </w:rPr>
              <w:t>пособен</w:t>
            </w:r>
            <w:proofErr w:type="spellEnd"/>
            <w:r w:rsidRPr="002F0018">
              <w:rPr>
                <w:color w:val="000000"/>
              </w:rPr>
              <w:t xml:space="preserve"> видеть крас</w:t>
            </w:r>
            <w:r>
              <w:rPr>
                <w:color w:val="000000"/>
              </w:rPr>
              <w:t>оту природы, труда и творчества</w:t>
            </w:r>
            <w:r>
              <w:rPr>
                <w:color w:val="000000"/>
                <w:lang w:val="ru-RU"/>
              </w:rPr>
              <w:t>;</w:t>
            </w:r>
          </w:p>
          <w:p w14:paraId="3EEE70ED" w14:textId="77777777" w:rsidR="002551CB" w:rsidRPr="002F0018" w:rsidRDefault="002551CB" w:rsidP="008D5763">
            <w:pPr>
              <w:pStyle w:val="a4"/>
              <w:numPr>
                <w:ilvl w:val="0"/>
                <w:numId w:val="36"/>
              </w:numPr>
              <w:ind w:left="316"/>
              <w:rPr>
                <w:color w:val="000000"/>
              </w:rPr>
            </w:pPr>
            <w:r>
              <w:rPr>
                <w:color w:val="000000"/>
                <w:lang w:val="ru-RU"/>
              </w:rPr>
              <w:t>п</w:t>
            </w:r>
            <w:proofErr w:type="spellStart"/>
            <w:r w:rsidRPr="002F0018">
              <w:rPr>
                <w:color w:val="000000"/>
              </w:rPr>
              <w:t>роявляет</w:t>
            </w:r>
            <w:proofErr w:type="spellEnd"/>
            <w:r w:rsidRPr="002F0018">
              <w:rPr>
                <w:color w:val="000000"/>
              </w:rPr>
              <w:t xml:space="preserve"> интерес к чтению, произведениям искусства, детским спектаклям, концертам, выставкам, му</w:t>
            </w:r>
            <w:r>
              <w:rPr>
                <w:color w:val="000000"/>
              </w:rPr>
              <w:t>зыке</w:t>
            </w:r>
            <w:r>
              <w:rPr>
                <w:color w:val="000000"/>
                <w:lang w:val="ru-RU"/>
              </w:rPr>
              <w:t>;</w:t>
            </w:r>
          </w:p>
          <w:p w14:paraId="5C6EFF66" w14:textId="77777777" w:rsidR="002551CB" w:rsidRPr="002F0018" w:rsidRDefault="002551CB" w:rsidP="008D5763">
            <w:pPr>
              <w:pStyle w:val="a4"/>
              <w:numPr>
                <w:ilvl w:val="0"/>
                <w:numId w:val="36"/>
              </w:numPr>
              <w:ind w:left="316"/>
              <w:rPr>
                <w:color w:val="000000"/>
              </w:rPr>
            </w:pPr>
            <w:r>
              <w:rPr>
                <w:color w:val="000000"/>
                <w:lang w:val="ru-RU"/>
              </w:rPr>
              <w:t>и</w:t>
            </w:r>
            <w:proofErr w:type="spellStart"/>
            <w:r w:rsidRPr="002F0018">
              <w:rPr>
                <w:color w:val="000000"/>
              </w:rPr>
              <w:t>нтересуется</w:t>
            </w:r>
            <w:proofErr w:type="spellEnd"/>
            <w:r w:rsidRPr="002F0018">
              <w:rPr>
                <w:color w:val="000000"/>
              </w:rPr>
              <w:t xml:space="preserve"> занятиями художественным творчеством;</w:t>
            </w:r>
          </w:p>
          <w:p w14:paraId="2948DAF3" w14:textId="77777777" w:rsidR="002551CB" w:rsidRPr="002F0018" w:rsidRDefault="002551CB" w:rsidP="008D5763">
            <w:pPr>
              <w:pStyle w:val="a4"/>
              <w:numPr>
                <w:ilvl w:val="0"/>
                <w:numId w:val="36"/>
              </w:numPr>
              <w:ind w:left="316"/>
              <w:rPr>
                <w:color w:val="000000"/>
              </w:rPr>
            </w:pPr>
            <w:r>
              <w:rPr>
                <w:color w:val="000000"/>
                <w:lang w:val="ru-RU"/>
              </w:rPr>
              <w:t>п</w:t>
            </w:r>
            <w:proofErr w:type="spellStart"/>
            <w:r w:rsidRPr="002F0018">
              <w:rPr>
                <w:color w:val="000000"/>
              </w:rPr>
              <w:t>оддерживает</w:t>
            </w:r>
            <w:proofErr w:type="spellEnd"/>
            <w:r w:rsidRPr="002F0018">
              <w:rPr>
                <w:color w:val="000000"/>
              </w:rPr>
              <w:t xml:space="preserve"> опрятный внешний</w:t>
            </w:r>
            <w:r>
              <w:rPr>
                <w:color w:val="000000"/>
              </w:rPr>
              <w:t xml:space="preserve"> вид</w:t>
            </w:r>
            <w:r>
              <w:rPr>
                <w:color w:val="000000"/>
                <w:lang w:val="ru-RU"/>
              </w:rPr>
              <w:t>;</w:t>
            </w:r>
          </w:p>
          <w:p w14:paraId="6B046F85" w14:textId="77777777" w:rsidR="002551CB" w:rsidRPr="002F0018" w:rsidRDefault="002551CB" w:rsidP="008D5763">
            <w:pPr>
              <w:pStyle w:val="a4"/>
              <w:numPr>
                <w:ilvl w:val="0"/>
                <w:numId w:val="36"/>
              </w:numPr>
              <w:ind w:left="316"/>
              <w:rPr>
                <w:color w:val="000000"/>
              </w:rPr>
            </w:pPr>
            <w:r>
              <w:rPr>
                <w:color w:val="000000"/>
                <w:lang w:val="ru-RU"/>
              </w:rPr>
              <w:t>о</w:t>
            </w:r>
            <w:proofErr w:type="spellStart"/>
            <w:r w:rsidRPr="002F0018">
              <w:rPr>
                <w:color w:val="000000"/>
              </w:rPr>
              <w:t>трицательно</w:t>
            </w:r>
            <w:proofErr w:type="spellEnd"/>
            <w:r w:rsidRPr="002F0018">
              <w:rPr>
                <w:color w:val="000000"/>
              </w:rPr>
              <w:t xml:space="preserve"> относится к некрасивым поступкам </w:t>
            </w:r>
            <w:r w:rsidRPr="002F0018">
              <w:rPr>
                <w:color w:val="000000"/>
              </w:rPr>
              <w:br/>
              <w:t>и неряшливости</w:t>
            </w:r>
            <w:r>
              <w:rPr>
                <w:color w:val="000000"/>
                <w:lang w:val="ru-RU"/>
              </w:rPr>
              <w:t>;</w:t>
            </w:r>
          </w:p>
          <w:p w14:paraId="243739F4" w14:textId="77777777" w:rsidR="002551CB" w:rsidRPr="00193942" w:rsidRDefault="002551CB" w:rsidP="008D5763">
            <w:pPr>
              <w:pStyle w:val="11"/>
              <w:numPr>
                <w:ilvl w:val="0"/>
                <w:numId w:val="36"/>
              </w:numPr>
              <w:spacing w:before="0" w:beforeAutospacing="0" w:after="0" w:afterAutospacing="0"/>
              <w:ind w:left="316"/>
              <w:rPr>
                <w:color w:val="000000"/>
                <w:sz w:val="20"/>
                <w:szCs w:val="20"/>
              </w:rPr>
            </w:pPr>
            <w:r>
              <w:rPr>
                <w:color w:val="000000"/>
                <w:sz w:val="20"/>
                <w:szCs w:val="20"/>
              </w:rPr>
              <w:t>о</w:t>
            </w:r>
            <w:r w:rsidRPr="00193942">
              <w:rPr>
                <w:color w:val="000000"/>
                <w:sz w:val="20"/>
                <w:szCs w:val="20"/>
              </w:rPr>
              <w:t>трицательно относится к аморальным поступкам, грубости, оскорбительным словам и действиям, в том числе в содержании художественных фильмов и телевизионных передач.</w:t>
            </w:r>
          </w:p>
        </w:tc>
      </w:tr>
      <w:tr w:rsidR="002551CB" w:rsidRPr="00193942" w14:paraId="75E96BB1" w14:textId="77777777" w:rsidTr="00B51D74">
        <w:tc>
          <w:tcPr>
            <w:tcW w:w="2093" w:type="dxa"/>
            <w:shd w:val="clear" w:color="auto" w:fill="auto"/>
          </w:tcPr>
          <w:p w14:paraId="0A0F2816" w14:textId="77777777" w:rsidR="002551CB" w:rsidRPr="00193942" w:rsidRDefault="002551CB" w:rsidP="00E332E7">
            <w:pPr>
              <w:rPr>
                <w:color w:val="000000"/>
                <w:sz w:val="20"/>
                <w:szCs w:val="20"/>
              </w:rPr>
            </w:pPr>
            <w:r w:rsidRPr="00193942">
              <w:rPr>
                <w:color w:val="000000"/>
                <w:sz w:val="20"/>
                <w:szCs w:val="20"/>
              </w:rPr>
              <w:lastRenderedPageBreak/>
              <w:t>Формирование основ межэтнического взаимодействия</w:t>
            </w:r>
          </w:p>
          <w:p w14:paraId="02819AA7" w14:textId="77777777" w:rsidR="002551CB" w:rsidRPr="00193942" w:rsidRDefault="002551CB" w:rsidP="00E332E7">
            <w:pPr>
              <w:rPr>
                <w:color w:val="000000"/>
                <w:sz w:val="20"/>
                <w:szCs w:val="20"/>
              </w:rPr>
            </w:pPr>
          </w:p>
        </w:tc>
        <w:tc>
          <w:tcPr>
            <w:tcW w:w="3998" w:type="dxa"/>
            <w:shd w:val="clear" w:color="auto" w:fill="auto"/>
          </w:tcPr>
          <w:p w14:paraId="4116B729" w14:textId="77777777" w:rsidR="002551CB" w:rsidRPr="00193942" w:rsidRDefault="002551CB" w:rsidP="008D5763">
            <w:pPr>
              <w:pStyle w:val="11"/>
              <w:numPr>
                <w:ilvl w:val="0"/>
                <w:numId w:val="37"/>
              </w:numPr>
              <w:spacing w:before="0" w:beforeAutospacing="0" w:after="0" w:afterAutospacing="0"/>
              <w:ind w:left="317"/>
              <w:contextualSpacing/>
              <w:rPr>
                <w:b/>
                <w:i/>
                <w:color w:val="000000"/>
                <w:sz w:val="20"/>
                <w:szCs w:val="20"/>
              </w:rPr>
            </w:pPr>
            <w:r>
              <w:rPr>
                <w:color w:val="000000"/>
                <w:sz w:val="20"/>
                <w:szCs w:val="20"/>
              </w:rPr>
              <w:t>и</w:t>
            </w:r>
            <w:r w:rsidRPr="00193942">
              <w:rPr>
                <w:color w:val="000000"/>
                <w:sz w:val="20"/>
                <w:szCs w:val="20"/>
              </w:rPr>
              <w:t xml:space="preserve">меет представления об этических нормах взаимоотношений между людьми разных этносов, носителями разных убеждений, </w:t>
            </w:r>
            <w:r>
              <w:rPr>
                <w:color w:val="000000"/>
                <w:sz w:val="20"/>
                <w:szCs w:val="20"/>
              </w:rPr>
              <w:t>п</w:t>
            </w:r>
            <w:r w:rsidRPr="00193942">
              <w:rPr>
                <w:color w:val="000000"/>
                <w:sz w:val="20"/>
                <w:szCs w:val="20"/>
              </w:rPr>
              <w:t>редставителями различных культур</w:t>
            </w:r>
            <w:r>
              <w:rPr>
                <w:color w:val="000000"/>
                <w:sz w:val="20"/>
                <w:szCs w:val="20"/>
              </w:rPr>
              <w:t>;</w:t>
            </w:r>
          </w:p>
          <w:p w14:paraId="1F7D661B" w14:textId="77777777" w:rsidR="002551CB" w:rsidRPr="00193942" w:rsidRDefault="002551CB" w:rsidP="008D5763">
            <w:pPr>
              <w:pStyle w:val="11"/>
              <w:numPr>
                <w:ilvl w:val="0"/>
                <w:numId w:val="37"/>
              </w:numPr>
              <w:spacing w:before="0" w:beforeAutospacing="0" w:after="0" w:afterAutospacing="0"/>
              <w:ind w:left="317"/>
              <w:contextualSpacing/>
              <w:rPr>
                <w:color w:val="000000"/>
                <w:sz w:val="20"/>
                <w:szCs w:val="20"/>
              </w:rPr>
            </w:pPr>
            <w:r>
              <w:rPr>
                <w:color w:val="000000"/>
                <w:sz w:val="20"/>
                <w:szCs w:val="20"/>
              </w:rPr>
              <w:t>и</w:t>
            </w:r>
            <w:r w:rsidRPr="00193942">
              <w:rPr>
                <w:color w:val="000000"/>
                <w:sz w:val="20"/>
                <w:szCs w:val="20"/>
              </w:rPr>
              <w:t xml:space="preserve">меет первичные представления </w:t>
            </w:r>
            <w:r w:rsidRPr="00193942">
              <w:rPr>
                <w:color w:val="000000"/>
                <w:sz w:val="20"/>
                <w:szCs w:val="20"/>
              </w:rPr>
              <w:br/>
              <w:t>о многонациональных народах России, об этнокультурных традициях, фольклоре народов России</w:t>
            </w:r>
            <w:r>
              <w:rPr>
                <w:color w:val="000000"/>
                <w:sz w:val="20"/>
                <w:szCs w:val="20"/>
              </w:rPr>
              <w:t>;</w:t>
            </w:r>
          </w:p>
          <w:p w14:paraId="28C2EBDB" w14:textId="77777777" w:rsidR="002551CB" w:rsidRPr="00193942" w:rsidRDefault="002551CB" w:rsidP="008D5763">
            <w:pPr>
              <w:pStyle w:val="11"/>
              <w:numPr>
                <w:ilvl w:val="0"/>
                <w:numId w:val="37"/>
              </w:numPr>
              <w:spacing w:before="0" w:beforeAutospacing="0" w:after="0" w:afterAutospacing="0"/>
              <w:ind w:left="317"/>
              <w:contextualSpacing/>
              <w:rPr>
                <w:color w:val="000000"/>
                <w:sz w:val="20"/>
                <w:szCs w:val="20"/>
              </w:rPr>
            </w:pPr>
            <w:r>
              <w:rPr>
                <w:rFonts w:eastAsia="ZapfDingbats"/>
                <w:color w:val="000000"/>
                <w:sz w:val="20"/>
                <w:szCs w:val="20"/>
              </w:rPr>
              <w:t>п</w:t>
            </w:r>
            <w:r w:rsidRPr="00193942">
              <w:rPr>
                <w:rFonts w:eastAsia="ZapfDingbats"/>
                <w:color w:val="000000"/>
                <w:sz w:val="20"/>
                <w:szCs w:val="20"/>
              </w:rPr>
              <w:t xml:space="preserve">онимает, </w:t>
            </w:r>
            <w:r>
              <w:rPr>
                <w:rFonts w:eastAsia="ZapfDingbats"/>
                <w:color w:val="000000"/>
                <w:sz w:val="20"/>
                <w:szCs w:val="20"/>
              </w:rPr>
              <w:t>что все люди имеют равные права;</w:t>
            </w:r>
          </w:p>
          <w:p w14:paraId="58DF066D" w14:textId="77777777" w:rsidR="002551CB" w:rsidRPr="00193942" w:rsidRDefault="002551CB" w:rsidP="008D5763">
            <w:pPr>
              <w:pStyle w:val="11"/>
              <w:numPr>
                <w:ilvl w:val="0"/>
                <w:numId w:val="37"/>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с</w:t>
            </w:r>
            <w:r w:rsidRPr="00193942">
              <w:rPr>
                <w:rFonts w:eastAsia="ZapfDingbats"/>
                <w:color w:val="000000"/>
                <w:sz w:val="20"/>
                <w:szCs w:val="20"/>
              </w:rPr>
              <w:t>покойно реагирует на непривычное поведение других людей, стр</w:t>
            </w:r>
            <w:r>
              <w:rPr>
                <w:rFonts w:eastAsia="ZapfDingbats"/>
                <w:color w:val="000000"/>
                <w:sz w:val="20"/>
                <w:szCs w:val="20"/>
              </w:rPr>
              <w:t>емится обсудить его с взрослыми;</w:t>
            </w:r>
          </w:p>
          <w:p w14:paraId="7F066394" w14:textId="77777777" w:rsidR="002551CB" w:rsidRPr="00193942" w:rsidRDefault="002551CB" w:rsidP="008D5763">
            <w:pPr>
              <w:pStyle w:val="11"/>
              <w:numPr>
                <w:ilvl w:val="0"/>
                <w:numId w:val="37"/>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н</w:t>
            </w:r>
            <w:r w:rsidRPr="00193942">
              <w:rPr>
                <w:rFonts w:eastAsia="ZapfDingbats"/>
                <w:color w:val="000000"/>
                <w:sz w:val="20"/>
                <w:szCs w:val="20"/>
              </w:rPr>
              <w:t xml:space="preserve">е применяет физического насилия </w:t>
            </w:r>
            <w:r w:rsidRPr="00193942">
              <w:rPr>
                <w:rFonts w:eastAsia="ZapfDingbats"/>
                <w:color w:val="000000"/>
                <w:sz w:val="20"/>
                <w:szCs w:val="20"/>
              </w:rPr>
              <w:br/>
              <w:t>и вербальной агрессии в общении с другими людьми;</w:t>
            </w:r>
          </w:p>
          <w:p w14:paraId="332718C1" w14:textId="77777777" w:rsidR="002551CB" w:rsidRPr="00193942" w:rsidRDefault="002551CB" w:rsidP="008D5763">
            <w:pPr>
              <w:pStyle w:val="11"/>
              <w:numPr>
                <w:ilvl w:val="0"/>
                <w:numId w:val="37"/>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с</w:t>
            </w:r>
            <w:r w:rsidRPr="00193942">
              <w:rPr>
                <w:rFonts w:eastAsia="ZapfDingbats"/>
                <w:color w:val="000000"/>
                <w:sz w:val="20"/>
                <w:szCs w:val="20"/>
              </w:rPr>
              <w:t>пособен отстаивать</w:t>
            </w:r>
            <w:r>
              <w:rPr>
                <w:rFonts w:eastAsia="ZapfDingbats"/>
                <w:color w:val="000000"/>
                <w:sz w:val="20"/>
                <w:szCs w:val="20"/>
              </w:rPr>
              <w:t xml:space="preserve"> свое </w:t>
            </w:r>
            <w:r w:rsidRPr="00193942">
              <w:rPr>
                <w:rFonts w:eastAsia="ZapfDingbats"/>
                <w:color w:val="000000"/>
                <w:sz w:val="20"/>
                <w:szCs w:val="20"/>
              </w:rPr>
              <w:t xml:space="preserve">достоинство и свои права </w:t>
            </w:r>
            <w:r w:rsidRPr="00193942">
              <w:rPr>
                <w:rFonts w:eastAsia="ZapfDingbats"/>
                <w:color w:val="000000"/>
                <w:sz w:val="20"/>
                <w:szCs w:val="20"/>
              </w:rPr>
              <w:br/>
              <w:t xml:space="preserve">в обществе сверстников </w:t>
            </w:r>
            <w:r w:rsidRPr="00193942">
              <w:rPr>
                <w:rFonts w:eastAsia="ZapfDingbats"/>
                <w:color w:val="000000"/>
                <w:sz w:val="20"/>
                <w:szCs w:val="20"/>
              </w:rPr>
              <w:br/>
            </w:r>
            <w:r w:rsidRPr="00193942">
              <w:rPr>
                <w:rFonts w:eastAsia="ZapfDingbats"/>
                <w:color w:val="000000"/>
                <w:sz w:val="20"/>
                <w:szCs w:val="20"/>
              </w:rPr>
              <w:lastRenderedPageBreak/>
              <w:t>и взрослых с помощью рациональной аргументации.</w:t>
            </w:r>
          </w:p>
          <w:p w14:paraId="7DED84D8" w14:textId="77777777" w:rsidR="002551CB" w:rsidRPr="00193942" w:rsidRDefault="002551CB" w:rsidP="008D5763">
            <w:pPr>
              <w:pStyle w:val="11"/>
              <w:numPr>
                <w:ilvl w:val="0"/>
                <w:numId w:val="37"/>
              </w:numPr>
              <w:spacing w:before="0" w:beforeAutospacing="0" w:after="0" w:afterAutospacing="0"/>
              <w:ind w:left="317"/>
              <w:contextualSpacing/>
              <w:rPr>
                <w:rFonts w:eastAsia="ZapfDingbats"/>
                <w:color w:val="000000"/>
                <w:sz w:val="20"/>
                <w:szCs w:val="20"/>
              </w:rPr>
            </w:pPr>
            <w:r>
              <w:rPr>
                <w:rFonts w:eastAsia="ZapfDingbats"/>
                <w:color w:val="000000"/>
                <w:sz w:val="20"/>
                <w:szCs w:val="20"/>
              </w:rPr>
              <w:t>п</w:t>
            </w:r>
            <w:r w:rsidRPr="00193942">
              <w:rPr>
                <w:rFonts w:eastAsia="ZapfDingbats"/>
                <w:color w:val="000000"/>
                <w:sz w:val="20"/>
                <w:szCs w:val="20"/>
              </w:rPr>
              <w:t xml:space="preserve">омогает менее защищенным и слабым сверстникам отстаивать </w:t>
            </w:r>
            <w:r w:rsidRPr="00193942">
              <w:rPr>
                <w:rFonts w:eastAsia="ZapfDingbats"/>
                <w:color w:val="000000"/>
                <w:sz w:val="20"/>
                <w:szCs w:val="20"/>
              </w:rPr>
              <w:br/>
              <w:t>их права и достоинство.</w:t>
            </w:r>
          </w:p>
        </w:tc>
        <w:tc>
          <w:tcPr>
            <w:tcW w:w="3827" w:type="dxa"/>
            <w:shd w:val="clear" w:color="auto" w:fill="auto"/>
          </w:tcPr>
          <w:p w14:paraId="1C0E3F6B" w14:textId="77777777" w:rsidR="002551CB" w:rsidRPr="00C5613B" w:rsidRDefault="002551CB" w:rsidP="008D5763">
            <w:pPr>
              <w:pStyle w:val="a4"/>
              <w:numPr>
                <w:ilvl w:val="0"/>
                <w:numId w:val="37"/>
              </w:numPr>
              <w:ind w:left="316"/>
              <w:rPr>
                <w:color w:val="000000"/>
              </w:rPr>
            </w:pPr>
            <w:r>
              <w:rPr>
                <w:color w:val="000000"/>
                <w:lang w:val="ru-RU"/>
              </w:rPr>
              <w:lastRenderedPageBreak/>
              <w:t>п</w:t>
            </w:r>
            <w:proofErr w:type="spellStart"/>
            <w:r w:rsidRPr="00C5613B">
              <w:rPr>
                <w:color w:val="000000"/>
              </w:rPr>
              <w:t>роявляет</w:t>
            </w:r>
            <w:proofErr w:type="spellEnd"/>
            <w:r w:rsidRPr="00C5613B">
              <w:rPr>
                <w:color w:val="000000"/>
              </w:rPr>
              <w:t xml:space="preserve"> ценностное отношение к своему национальному языку </w:t>
            </w:r>
            <w:r w:rsidRPr="00C5613B">
              <w:rPr>
                <w:color w:val="000000"/>
              </w:rPr>
              <w:br/>
            </w:r>
            <w:r>
              <w:rPr>
                <w:color w:val="000000"/>
              </w:rPr>
              <w:t>и культуре</w:t>
            </w:r>
            <w:r>
              <w:rPr>
                <w:color w:val="000000"/>
                <w:lang w:val="ru-RU"/>
              </w:rPr>
              <w:t>;</w:t>
            </w:r>
          </w:p>
          <w:p w14:paraId="69A3A38A" w14:textId="77777777" w:rsidR="002551CB" w:rsidRPr="00C5613B" w:rsidRDefault="002551CB" w:rsidP="008D5763">
            <w:pPr>
              <w:pStyle w:val="a4"/>
              <w:numPr>
                <w:ilvl w:val="0"/>
                <w:numId w:val="37"/>
              </w:numPr>
              <w:ind w:left="316"/>
              <w:rPr>
                <w:color w:val="000000"/>
              </w:rPr>
            </w:pPr>
            <w:proofErr w:type="gramStart"/>
            <w:r>
              <w:rPr>
                <w:color w:val="000000"/>
                <w:lang w:val="ru-RU"/>
              </w:rPr>
              <w:t>с</w:t>
            </w:r>
            <w:proofErr w:type="spellStart"/>
            <w:r w:rsidRPr="00C5613B">
              <w:rPr>
                <w:color w:val="000000"/>
              </w:rPr>
              <w:t>пособен</w:t>
            </w:r>
            <w:proofErr w:type="spellEnd"/>
            <w:r w:rsidRPr="00C5613B">
              <w:rPr>
                <w:color w:val="000000"/>
              </w:rPr>
              <w:t xml:space="preserve"> </w:t>
            </w:r>
            <w:r>
              <w:rPr>
                <w:color w:val="000000"/>
                <w:lang w:val="ru-RU"/>
              </w:rPr>
              <w:t xml:space="preserve"> </w:t>
            </w:r>
            <w:r w:rsidRPr="00C5613B">
              <w:rPr>
                <w:color w:val="000000"/>
              </w:rPr>
              <w:t>к</w:t>
            </w:r>
            <w:proofErr w:type="gramEnd"/>
            <w:r w:rsidRPr="00C5613B">
              <w:rPr>
                <w:color w:val="000000"/>
              </w:rPr>
              <w:t xml:space="preserve"> установлению дружеских взаимоотношений в коллективе, основанных на взаимопомощи и взаимной поддержке</w:t>
            </w:r>
            <w:r>
              <w:rPr>
                <w:color w:val="000000"/>
                <w:lang w:val="ru-RU"/>
              </w:rPr>
              <w:t>;</w:t>
            </w:r>
          </w:p>
          <w:p w14:paraId="45C5E3C3" w14:textId="77777777" w:rsidR="002551CB" w:rsidRPr="00C5613B" w:rsidRDefault="002551CB" w:rsidP="008D5763">
            <w:pPr>
              <w:pStyle w:val="a4"/>
              <w:numPr>
                <w:ilvl w:val="0"/>
                <w:numId w:val="37"/>
              </w:numPr>
              <w:ind w:left="316"/>
              <w:rPr>
                <w:color w:val="000000"/>
              </w:rPr>
            </w:pPr>
            <w:r>
              <w:rPr>
                <w:color w:val="000000"/>
                <w:lang w:val="ru-RU"/>
              </w:rPr>
              <w:t>и</w:t>
            </w:r>
            <w:proofErr w:type="spellStart"/>
            <w:r w:rsidRPr="00C5613B">
              <w:rPr>
                <w:color w:val="000000"/>
              </w:rPr>
              <w:t>меет</w:t>
            </w:r>
            <w:proofErr w:type="spellEnd"/>
            <w:r w:rsidRPr="00C5613B">
              <w:rPr>
                <w:color w:val="000000"/>
              </w:rPr>
              <w:t xml:space="preserve"> начальные представления о народах России, об их общей исторической судьбе, о единстве народов нашей страны.</w:t>
            </w:r>
          </w:p>
          <w:p w14:paraId="53BF88A1" w14:textId="77777777" w:rsidR="002551CB" w:rsidRPr="00193942" w:rsidRDefault="002551CB" w:rsidP="00E332E7">
            <w:pPr>
              <w:rPr>
                <w:color w:val="000000"/>
                <w:sz w:val="20"/>
                <w:szCs w:val="20"/>
              </w:rPr>
            </w:pPr>
          </w:p>
        </w:tc>
      </w:tr>
      <w:tr w:rsidR="002551CB" w:rsidRPr="00193942" w14:paraId="0ADAB112" w14:textId="77777777" w:rsidTr="00B51D74">
        <w:tc>
          <w:tcPr>
            <w:tcW w:w="2093" w:type="dxa"/>
            <w:shd w:val="clear" w:color="auto" w:fill="auto"/>
          </w:tcPr>
          <w:p w14:paraId="16D55206" w14:textId="77777777" w:rsidR="002551CB" w:rsidRPr="00193942" w:rsidRDefault="002551CB" w:rsidP="00E332E7">
            <w:pPr>
              <w:ind w:firstLine="1"/>
              <w:rPr>
                <w:color w:val="000000"/>
                <w:sz w:val="20"/>
                <w:szCs w:val="20"/>
              </w:rPr>
            </w:pPr>
            <w:r w:rsidRPr="00193942">
              <w:rPr>
                <w:color w:val="000000"/>
                <w:sz w:val="20"/>
                <w:szCs w:val="20"/>
              </w:rPr>
              <w:t>Формирование основ информационной культуры</w:t>
            </w:r>
          </w:p>
          <w:p w14:paraId="10B8793D" w14:textId="77777777" w:rsidR="002551CB" w:rsidRPr="00193942" w:rsidRDefault="002551CB" w:rsidP="00E332E7">
            <w:pPr>
              <w:ind w:firstLine="1"/>
              <w:rPr>
                <w:color w:val="000000"/>
                <w:sz w:val="20"/>
                <w:szCs w:val="20"/>
              </w:rPr>
            </w:pPr>
          </w:p>
        </w:tc>
        <w:tc>
          <w:tcPr>
            <w:tcW w:w="3998" w:type="dxa"/>
            <w:shd w:val="clear" w:color="auto" w:fill="auto"/>
          </w:tcPr>
          <w:p w14:paraId="100FD076" w14:textId="77777777" w:rsidR="002551CB" w:rsidRPr="00C5613B" w:rsidRDefault="002551CB" w:rsidP="008D5763">
            <w:pPr>
              <w:pStyle w:val="a4"/>
              <w:numPr>
                <w:ilvl w:val="0"/>
                <w:numId w:val="38"/>
              </w:numPr>
              <w:rPr>
                <w:color w:val="000000"/>
              </w:rPr>
            </w:pPr>
            <w:r>
              <w:rPr>
                <w:color w:val="000000"/>
                <w:lang w:val="ru-RU"/>
              </w:rPr>
              <w:t>о</w:t>
            </w:r>
            <w:proofErr w:type="spellStart"/>
            <w:r w:rsidRPr="00C5613B">
              <w:rPr>
                <w:color w:val="000000"/>
              </w:rPr>
              <w:t>сознанно</w:t>
            </w:r>
            <w:proofErr w:type="spellEnd"/>
            <w:r w:rsidRPr="00C5613B">
              <w:rPr>
                <w:color w:val="000000"/>
              </w:rPr>
              <w:t xml:space="preserve"> выполняет правила </w:t>
            </w:r>
            <w:proofErr w:type="spellStart"/>
            <w:r w:rsidRPr="00C5613B">
              <w:rPr>
                <w:color w:val="000000"/>
              </w:rPr>
              <w:t>здоровьесбережения</w:t>
            </w:r>
            <w:proofErr w:type="spellEnd"/>
            <w:r w:rsidRPr="00C5613B">
              <w:rPr>
                <w:color w:val="000000"/>
              </w:rPr>
              <w:t xml:space="preserve"> и техники безопасности при использования разных средств сетевой среды и виртуальных ресурсов</w:t>
            </w:r>
            <w:r>
              <w:rPr>
                <w:color w:val="000000"/>
                <w:lang w:val="ru-RU"/>
              </w:rPr>
              <w:t>;</w:t>
            </w:r>
          </w:p>
          <w:p w14:paraId="49BCF44A" w14:textId="77777777" w:rsidR="002551CB" w:rsidRPr="00C5613B" w:rsidRDefault="002551CB" w:rsidP="008D5763">
            <w:pPr>
              <w:pStyle w:val="a4"/>
              <w:numPr>
                <w:ilvl w:val="0"/>
                <w:numId w:val="38"/>
              </w:numPr>
              <w:rPr>
                <w:color w:val="000000"/>
              </w:rPr>
            </w:pPr>
            <w:r>
              <w:rPr>
                <w:color w:val="000000"/>
                <w:lang w:val="ru-RU"/>
              </w:rPr>
              <w:t>и</w:t>
            </w:r>
            <w:proofErr w:type="spellStart"/>
            <w:r w:rsidRPr="00C5613B">
              <w:rPr>
                <w:color w:val="000000"/>
              </w:rPr>
              <w:t>спользует</w:t>
            </w:r>
            <w:proofErr w:type="spellEnd"/>
            <w:r w:rsidRPr="00C5613B">
              <w:rPr>
                <w:color w:val="000000"/>
              </w:rPr>
              <w:t xml:space="preserve"> простые средства сетевого взаимодействия для установления общественно полезных и продуктивных контактов с другими людьми</w:t>
            </w:r>
            <w:r>
              <w:rPr>
                <w:color w:val="000000"/>
                <w:lang w:val="ru-RU"/>
              </w:rPr>
              <w:t>;</w:t>
            </w:r>
          </w:p>
          <w:p w14:paraId="70F4A847" w14:textId="77777777" w:rsidR="002551CB" w:rsidRPr="00C5613B" w:rsidRDefault="002551CB" w:rsidP="008D5763">
            <w:pPr>
              <w:pStyle w:val="a4"/>
              <w:numPr>
                <w:ilvl w:val="0"/>
                <w:numId w:val="38"/>
              </w:numPr>
              <w:rPr>
                <w:color w:val="000000"/>
              </w:rPr>
            </w:pPr>
            <w:r>
              <w:rPr>
                <w:color w:val="000000"/>
                <w:lang w:val="ru-RU"/>
              </w:rPr>
              <w:t>п</w:t>
            </w:r>
            <w:proofErr w:type="spellStart"/>
            <w:r w:rsidRPr="00C5613B">
              <w:rPr>
                <w:color w:val="000000"/>
              </w:rPr>
              <w:t>онимает</w:t>
            </w:r>
            <w:proofErr w:type="spellEnd"/>
            <w:r w:rsidRPr="00C5613B">
              <w:rPr>
                <w:color w:val="000000"/>
              </w:rPr>
              <w:t xml:space="preserve"> прагматическое назначение цифровой среды и ее рациональные возможности в получении и передаче информации, создании общественно полезных продуктов и т.д.</w:t>
            </w:r>
          </w:p>
        </w:tc>
        <w:tc>
          <w:tcPr>
            <w:tcW w:w="3827" w:type="dxa"/>
            <w:shd w:val="clear" w:color="auto" w:fill="auto"/>
          </w:tcPr>
          <w:p w14:paraId="74E88D1F" w14:textId="77777777" w:rsidR="002551CB" w:rsidRPr="00C5613B" w:rsidRDefault="002551CB" w:rsidP="008D5763">
            <w:pPr>
              <w:pStyle w:val="a4"/>
              <w:numPr>
                <w:ilvl w:val="0"/>
                <w:numId w:val="38"/>
              </w:numPr>
              <w:rPr>
                <w:color w:val="000000"/>
              </w:rPr>
            </w:pPr>
            <w:r>
              <w:rPr>
                <w:color w:val="000000"/>
                <w:shd w:val="clear" w:color="auto" w:fill="FFFFFF"/>
                <w:lang w:val="ru-RU"/>
              </w:rPr>
              <w:t>и</w:t>
            </w:r>
            <w:proofErr w:type="spellStart"/>
            <w:r w:rsidRPr="00C5613B">
              <w:rPr>
                <w:color w:val="000000"/>
                <w:shd w:val="clear" w:color="auto" w:fill="FFFFFF"/>
              </w:rPr>
              <w:t>спользует</w:t>
            </w:r>
            <w:proofErr w:type="spellEnd"/>
            <w:r w:rsidRPr="00C5613B">
              <w:rPr>
                <w:color w:val="000000"/>
                <w:shd w:val="clear" w:color="auto" w:fill="FFFFFF"/>
              </w:rPr>
              <w:t xml:space="preserve"> знаково-символические средства представления информации </w:t>
            </w:r>
            <w:r w:rsidRPr="00C5613B">
              <w:rPr>
                <w:color w:val="000000"/>
                <w:shd w:val="clear" w:color="auto" w:fill="FFFFFF"/>
              </w:rPr>
              <w:br/>
              <w:t>для создания моделей изучаемых объектов и процессов</w:t>
            </w:r>
            <w:r>
              <w:rPr>
                <w:color w:val="000000"/>
                <w:shd w:val="clear" w:color="auto" w:fill="FFFFFF"/>
                <w:lang w:val="ru-RU"/>
              </w:rPr>
              <w:t>;</w:t>
            </w:r>
          </w:p>
          <w:p w14:paraId="187ADCAB" w14:textId="77777777" w:rsidR="002551CB" w:rsidRPr="00C5613B" w:rsidRDefault="002551CB" w:rsidP="008D5763">
            <w:pPr>
              <w:pStyle w:val="a4"/>
              <w:numPr>
                <w:ilvl w:val="0"/>
                <w:numId w:val="38"/>
              </w:numPr>
              <w:rPr>
                <w:color w:val="000000"/>
                <w:shd w:val="clear" w:color="auto" w:fill="FFFFFF"/>
              </w:rPr>
            </w:pPr>
            <w:r>
              <w:rPr>
                <w:color w:val="000000"/>
                <w:shd w:val="clear" w:color="auto" w:fill="FFFFFF"/>
                <w:lang w:val="ru-RU"/>
              </w:rPr>
              <w:t>с</w:t>
            </w:r>
            <w:proofErr w:type="spellStart"/>
            <w:r w:rsidRPr="00C5613B">
              <w:rPr>
                <w:color w:val="000000"/>
                <w:shd w:val="clear" w:color="auto" w:fill="FFFFFF"/>
              </w:rPr>
              <w:t>амостоятельно</w:t>
            </w:r>
            <w:proofErr w:type="spellEnd"/>
            <w:r w:rsidRPr="00C5613B">
              <w:rPr>
                <w:color w:val="000000"/>
                <w:shd w:val="clear" w:color="auto" w:fill="FFFFFF"/>
              </w:rPr>
              <w:t xml:space="preserve"> организует поиск информации</w:t>
            </w:r>
            <w:r>
              <w:rPr>
                <w:color w:val="000000"/>
                <w:shd w:val="clear" w:color="auto" w:fill="FFFFFF"/>
                <w:lang w:val="ru-RU"/>
              </w:rPr>
              <w:t>;</w:t>
            </w:r>
          </w:p>
          <w:p w14:paraId="3C705015" w14:textId="77777777" w:rsidR="002551CB" w:rsidRPr="00C5613B" w:rsidRDefault="002551CB" w:rsidP="008D5763">
            <w:pPr>
              <w:pStyle w:val="a4"/>
              <w:numPr>
                <w:ilvl w:val="0"/>
                <w:numId w:val="38"/>
              </w:numPr>
              <w:rPr>
                <w:color w:val="000000"/>
                <w:shd w:val="clear" w:color="auto" w:fill="FFFFFF"/>
              </w:rPr>
            </w:pPr>
            <w:r>
              <w:rPr>
                <w:color w:val="000000"/>
                <w:shd w:val="clear" w:color="auto" w:fill="FFFFFF"/>
                <w:lang w:val="ru-RU"/>
              </w:rPr>
              <w:t>к</w:t>
            </w:r>
            <w:proofErr w:type="spellStart"/>
            <w:r w:rsidRPr="00C5613B">
              <w:rPr>
                <w:color w:val="000000"/>
                <w:shd w:val="clear" w:color="auto" w:fill="FFFFFF"/>
              </w:rPr>
              <w:t>ритически</w:t>
            </w:r>
            <w:proofErr w:type="spellEnd"/>
            <w:r w:rsidRPr="00C5613B">
              <w:rPr>
                <w:color w:val="000000"/>
                <w:shd w:val="clear" w:color="auto" w:fill="FFFFFF"/>
              </w:rPr>
              <w:t xml:space="preserve"> относится </w:t>
            </w:r>
            <w:r w:rsidRPr="00C5613B">
              <w:rPr>
                <w:color w:val="000000"/>
                <w:shd w:val="clear" w:color="auto" w:fill="FFFFFF"/>
              </w:rPr>
              <w:br/>
              <w:t>к информации и избирательности её восприятия</w:t>
            </w:r>
            <w:r>
              <w:rPr>
                <w:color w:val="000000"/>
                <w:shd w:val="clear" w:color="auto" w:fill="FFFFFF"/>
                <w:lang w:val="ru-RU"/>
              </w:rPr>
              <w:t>;</w:t>
            </w:r>
          </w:p>
          <w:p w14:paraId="3BBD05CE" w14:textId="77777777" w:rsidR="002551CB" w:rsidRPr="00C5613B" w:rsidRDefault="002551CB" w:rsidP="008D5763">
            <w:pPr>
              <w:pStyle w:val="a4"/>
              <w:numPr>
                <w:ilvl w:val="0"/>
                <w:numId w:val="38"/>
              </w:numPr>
              <w:rPr>
                <w:color w:val="000000"/>
              </w:rPr>
            </w:pPr>
            <w:r>
              <w:rPr>
                <w:color w:val="000000"/>
                <w:shd w:val="clear" w:color="auto" w:fill="FFFFFF"/>
                <w:lang w:val="ru-RU"/>
              </w:rPr>
              <w:t>у</w:t>
            </w:r>
            <w:proofErr w:type="spellStart"/>
            <w:r w:rsidRPr="00C5613B">
              <w:rPr>
                <w:color w:val="000000"/>
                <w:shd w:val="clear" w:color="auto" w:fill="FFFFFF"/>
              </w:rPr>
              <w:t>важительно</w:t>
            </w:r>
            <w:proofErr w:type="spellEnd"/>
            <w:r w:rsidRPr="00C5613B">
              <w:rPr>
                <w:color w:val="000000"/>
                <w:shd w:val="clear" w:color="auto" w:fill="FFFFFF"/>
              </w:rPr>
              <w:t xml:space="preserve"> относится к информации о частной жизни и информационным результатам деятельности других людей</w:t>
            </w:r>
            <w:r>
              <w:rPr>
                <w:color w:val="000000"/>
                <w:lang w:val="ru-RU"/>
              </w:rPr>
              <w:t>;</w:t>
            </w:r>
          </w:p>
          <w:p w14:paraId="5D9470F2" w14:textId="77777777" w:rsidR="002551CB" w:rsidRPr="00C5613B" w:rsidRDefault="002551CB" w:rsidP="008D5763">
            <w:pPr>
              <w:pStyle w:val="a4"/>
              <w:numPr>
                <w:ilvl w:val="0"/>
                <w:numId w:val="38"/>
              </w:numPr>
              <w:rPr>
                <w:color w:val="000000"/>
              </w:rPr>
            </w:pPr>
            <w:r>
              <w:rPr>
                <w:color w:val="000000"/>
                <w:lang w:val="ru-RU"/>
              </w:rPr>
              <w:t>о</w:t>
            </w:r>
            <w:proofErr w:type="spellStart"/>
            <w:r w:rsidRPr="00C5613B">
              <w:rPr>
                <w:color w:val="000000"/>
              </w:rPr>
              <w:t>сознанно</w:t>
            </w:r>
            <w:proofErr w:type="spellEnd"/>
            <w:r w:rsidRPr="00C5613B">
              <w:rPr>
                <w:color w:val="000000"/>
              </w:rPr>
              <w:t xml:space="preserve"> выполняет правила эргономики использования разных средств сетевой среды и виртуальных ресурсов</w:t>
            </w:r>
            <w:r>
              <w:rPr>
                <w:color w:val="000000"/>
                <w:lang w:val="ru-RU"/>
              </w:rPr>
              <w:t>;</w:t>
            </w:r>
          </w:p>
          <w:p w14:paraId="22BDEE33" w14:textId="77777777" w:rsidR="002551CB" w:rsidRPr="00C5613B" w:rsidRDefault="002551CB" w:rsidP="008D5763">
            <w:pPr>
              <w:pStyle w:val="a4"/>
              <w:numPr>
                <w:ilvl w:val="0"/>
                <w:numId w:val="38"/>
              </w:numPr>
              <w:rPr>
                <w:color w:val="000000"/>
              </w:rPr>
            </w:pPr>
            <w:r>
              <w:rPr>
                <w:color w:val="000000"/>
                <w:lang w:val="ru-RU"/>
              </w:rPr>
              <w:t>и</w:t>
            </w:r>
            <w:proofErr w:type="spellStart"/>
            <w:r w:rsidRPr="00C5613B">
              <w:rPr>
                <w:color w:val="000000"/>
              </w:rPr>
              <w:t>спользует</w:t>
            </w:r>
            <w:proofErr w:type="spellEnd"/>
            <w:r w:rsidRPr="00C5613B">
              <w:rPr>
                <w:color w:val="000000"/>
              </w:rPr>
              <w:t xml:space="preserve"> простые средства сетевого взаимодействия </w:t>
            </w:r>
            <w:r w:rsidRPr="00C5613B">
              <w:rPr>
                <w:color w:val="000000"/>
              </w:rPr>
              <w:br/>
              <w:t>для установления общественно полезных и продукти</w:t>
            </w:r>
            <w:r>
              <w:rPr>
                <w:color w:val="000000"/>
              </w:rPr>
              <w:t>вных контактов с другими людьми</w:t>
            </w:r>
            <w:r>
              <w:rPr>
                <w:color w:val="000000"/>
                <w:lang w:val="ru-RU"/>
              </w:rPr>
              <w:t>;</w:t>
            </w:r>
          </w:p>
          <w:p w14:paraId="6B67DEC9" w14:textId="77777777" w:rsidR="002551CB" w:rsidRPr="00C5613B" w:rsidRDefault="002551CB" w:rsidP="008D5763">
            <w:pPr>
              <w:pStyle w:val="a4"/>
              <w:numPr>
                <w:ilvl w:val="0"/>
                <w:numId w:val="38"/>
              </w:numPr>
              <w:rPr>
                <w:color w:val="000000"/>
              </w:rPr>
            </w:pPr>
            <w:r>
              <w:rPr>
                <w:color w:val="000000"/>
                <w:lang w:val="ru-RU"/>
              </w:rPr>
              <w:t>п</w:t>
            </w:r>
            <w:proofErr w:type="spellStart"/>
            <w:r w:rsidRPr="00C5613B">
              <w:rPr>
                <w:color w:val="000000"/>
              </w:rPr>
              <w:t>онимает</w:t>
            </w:r>
            <w:proofErr w:type="spellEnd"/>
            <w:r w:rsidRPr="00C5613B">
              <w:rPr>
                <w:color w:val="000000"/>
              </w:rPr>
              <w:t xml:space="preserve"> прагматическое назначение цифровой среды и ее рациональные возможности </w:t>
            </w:r>
            <w:r w:rsidRPr="00C5613B">
              <w:rPr>
                <w:color w:val="000000"/>
              </w:rPr>
              <w:br/>
              <w:t xml:space="preserve">в получении </w:t>
            </w:r>
            <w:r>
              <w:rPr>
                <w:color w:val="000000"/>
              </w:rPr>
              <w:t>и передаче информации, создании</w:t>
            </w:r>
            <w:r>
              <w:rPr>
                <w:color w:val="000000"/>
                <w:lang w:val="ru-RU"/>
              </w:rPr>
              <w:t xml:space="preserve"> о</w:t>
            </w:r>
            <w:proofErr w:type="spellStart"/>
            <w:r w:rsidRPr="00C5613B">
              <w:rPr>
                <w:color w:val="000000"/>
              </w:rPr>
              <w:t>бщественно</w:t>
            </w:r>
            <w:proofErr w:type="spellEnd"/>
            <w:r w:rsidRPr="00C5613B">
              <w:rPr>
                <w:color w:val="000000"/>
              </w:rPr>
              <w:t xml:space="preserve"> полезных продуктов и т.д.</w:t>
            </w:r>
          </w:p>
        </w:tc>
      </w:tr>
      <w:tr w:rsidR="002551CB" w:rsidRPr="00193942" w14:paraId="366C5EA6" w14:textId="77777777" w:rsidTr="00B51D74">
        <w:tc>
          <w:tcPr>
            <w:tcW w:w="2093" w:type="dxa"/>
            <w:shd w:val="clear" w:color="auto" w:fill="auto"/>
          </w:tcPr>
          <w:p w14:paraId="02C7B052" w14:textId="77777777" w:rsidR="002551CB" w:rsidRPr="00193942" w:rsidRDefault="002551CB" w:rsidP="00E332E7">
            <w:pPr>
              <w:ind w:firstLine="1"/>
              <w:rPr>
                <w:color w:val="000000"/>
                <w:sz w:val="20"/>
                <w:szCs w:val="20"/>
              </w:rPr>
            </w:pPr>
            <w:r w:rsidRPr="00193942">
              <w:rPr>
                <w:color w:val="000000"/>
                <w:sz w:val="20"/>
                <w:szCs w:val="20"/>
              </w:rPr>
              <w:t>Формирование основ экологической культуры</w:t>
            </w:r>
          </w:p>
          <w:p w14:paraId="41C3F6C8" w14:textId="77777777" w:rsidR="002551CB" w:rsidRPr="00193942" w:rsidRDefault="002551CB" w:rsidP="00E332E7">
            <w:pPr>
              <w:ind w:firstLine="1"/>
              <w:rPr>
                <w:color w:val="000000"/>
                <w:sz w:val="20"/>
                <w:szCs w:val="20"/>
              </w:rPr>
            </w:pPr>
          </w:p>
        </w:tc>
        <w:tc>
          <w:tcPr>
            <w:tcW w:w="3998" w:type="dxa"/>
            <w:shd w:val="clear" w:color="auto" w:fill="auto"/>
          </w:tcPr>
          <w:p w14:paraId="15DF2AF5" w14:textId="77777777" w:rsidR="002551CB" w:rsidRPr="00C5613B" w:rsidRDefault="002551CB" w:rsidP="008D5763">
            <w:pPr>
              <w:pStyle w:val="a4"/>
              <w:numPr>
                <w:ilvl w:val="0"/>
                <w:numId w:val="39"/>
              </w:numPr>
              <w:ind w:left="317"/>
              <w:rPr>
                <w:color w:val="000000"/>
              </w:rPr>
            </w:pPr>
            <w:r>
              <w:rPr>
                <w:color w:val="000000"/>
                <w:lang w:val="ru-RU"/>
              </w:rPr>
              <w:t>и</w:t>
            </w:r>
            <w:proofErr w:type="spellStart"/>
            <w:r w:rsidRPr="00C5613B">
              <w:rPr>
                <w:color w:val="000000"/>
              </w:rPr>
              <w:t>меет</w:t>
            </w:r>
            <w:proofErr w:type="spellEnd"/>
            <w:r w:rsidRPr="00C5613B">
              <w:rPr>
                <w:color w:val="000000"/>
              </w:rPr>
              <w:t xml:space="preserve"> первичные представления </w:t>
            </w:r>
            <w:r w:rsidRPr="00C5613B">
              <w:rPr>
                <w:color w:val="000000"/>
              </w:rPr>
              <w:br/>
              <w:t>об экологических ценностях, основанных на заботе о живой и неживой природе, родном крае, бережном отношении к собственному здоровью</w:t>
            </w:r>
            <w:r>
              <w:rPr>
                <w:color w:val="000000"/>
                <w:lang w:val="ru-RU"/>
              </w:rPr>
              <w:t>;</w:t>
            </w:r>
          </w:p>
          <w:p w14:paraId="2D7FAA62" w14:textId="77777777" w:rsidR="002551CB" w:rsidRPr="00C5613B" w:rsidRDefault="002551CB" w:rsidP="008D5763">
            <w:pPr>
              <w:pStyle w:val="a4"/>
              <w:numPr>
                <w:ilvl w:val="0"/>
                <w:numId w:val="39"/>
              </w:numPr>
              <w:ind w:left="317"/>
              <w:rPr>
                <w:color w:val="000000"/>
              </w:rPr>
            </w:pPr>
            <w:r>
              <w:rPr>
                <w:color w:val="000000"/>
                <w:lang w:val="ru-RU"/>
              </w:rPr>
              <w:t>п</w:t>
            </w:r>
            <w:proofErr w:type="spellStart"/>
            <w:r w:rsidRPr="00C5613B">
              <w:rPr>
                <w:color w:val="000000"/>
              </w:rPr>
              <w:t>роявляет</w:t>
            </w:r>
            <w:proofErr w:type="spellEnd"/>
            <w:r w:rsidRPr="00C5613B">
              <w:rPr>
                <w:color w:val="000000"/>
              </w:rPr>
              <w:t xml:space="preserve"> разнообразные нравственные чувства</w:t>
            </w:r>
            <w:r>
              <w:rPr>
                <w:color w:val="000000"/>
              </w:rPr>
              <w:t>,</w:t>
            </w:r>
            <w:r>
              <w:rPr>
                <w:color w:val="000000"/>
                <w:lang w:val="ru-RU"/>
              </w:rPr>
              <w:t xml:space="preserve"> </w:t>
            </w:r>
            <w:r w:rsidRPr="00C5613B">
              <w:rPr>
                <w:color w:val="000000"/>
              </w:rPr>
              <w:t>эмоционально-ценностного отношения к природе</w:t>
            </w:r>
            <w:r>
              <w:rPr>
                <w:color w:val="000000"/>
                <w:lang w:val="ru-RU"/>
              </w:rPr>
              <w:t>;</w:t>
            </w:r>
          </w:p>
          <w:p w14:paraId="15B83FFB" w14:textId="77777777" w:rsidR="002551CB" w:rsidRPr="00C5613B" w:rsidRDefault="002551CB" w:rsidP="008D5763">
            <w:pPr>
              <w:pStyle w:val="a4"/>
              <w:numPr>
                <w:ilvl w:val="0"/>
                <w:numId w:val="39"/>
              </w:numPr>
              <w:ind w:left="317"/>
              <w:rPr>
                <w:color w:val="000000"/>
              </w:rPr>
            </w:pPr>
            <w:r>
              <w:rPr>
                <w:color w:val="000000"/>
                <w:lang w:val="ru-RU"/>
              </w:rPr>
              <w:t>и</w:t>
            </w:r>
            <w:proofErr w:type="spellStart"/>
            <w:r w:rsidRPr="00C5613B">
              <w:rPr>
                <w:color w:val="000000"/>
              </w:rPr>
              <w:t>меет</w:t>
            </w:r>
            <w:proofErr w:type="spellEnd"/>
            <w:r w:rsidRPr="00C5613B">
              <w:rPr>
                <w:color w:val="000000"/>
              </w:rPr>
              <w:t xml:space="preserve"> начальные знания о традициях нравственно-этическом отношении к природе в культуре Рос</w:t>
            </w:r>
            <w:r>
              <w:rPr>
                <w:color w:val="000000"/>
              </w:rPr>
              <w:t>сии, нормах экологической этики</w:t>
            </w:r>
            <w:r>
              <w:rPr>
                <w:color w:val="000000"/>
                <w:lang w:val="ru-RU"/>
              </w:rPr>
              <w:t>;</w:t>
            </w:r>
          </w:p>
          <w:p w14:paraId="587B3382" w14:textId="77777777" w:rsidR="002551CB" w:rsidRPr="00C5613B" w:rsidRDefault="002551CB" w:rsidP="008D5763">
            <w:pPr>
              <w:pStyle w:val="a4"/>
              <w:numPr>
                <w:ilvl w:val="0"/>
                <w:numId w:val="39"/>
              </w:numPr>
              <w:ind w:left="317"/>
              <w:rPr>
                <w:color w:val="000000"/>
              </w:rPr>
            </w:pPr>
            <w:r>
              <w:rPr>
                <w:color w:val="000000"/>
                <w:lang w:val="ru-RU"/>
              </w:rPr>
              <w:t>п</w:t>
            </w:r>
            <w:proofErr w:type="spellStart"/>
            <w:r w:rsidRPr="00C5613B">
              <w:rPr>
                <w:color w:val="000000"/>
              </w:rPr>
              <w:t>роявляет</w:t>
            </w:r>
            <w:proofErr w:type="spellEnd"/>
            <w:r w:rsidRPr="00C5613B">
              <w:rPr>
                <w:color w:val="000000"/>
              </w:rPr>
              <w:t xml:space="preserve"> желание участвовать в экологических проектах, различных мероприятиях экологической направленности.</w:t>
            </w:r>
          </w:p>
        </w:tc>
        <w:tc>
          <w:tcPr>
            <w:tcW w:w="3827" w:type="dxa"/>
            <w:shd w:val="clear" w:color="auto" w:fill="auto"/>
          </w:tcPr>
          <w:p w14:paraId="0973EC54" w14:textId="77777777" w:rsidR="002551CB" w:rsidRPr="00C5613B" w:rsidRDefault="002551CB" w:rsidP="008D5763">
            <w:pPr>
              <w:pStyle w:val="a4"/>
              <w:numPr>
                <w:ilvl w:val="0"/>
                <w:numId w:val="39"/>
              </w:numPr>
              <w:ind w:left="316"/>
              <w:rPr>
                <w:color w:val="000000"/>
              </w:rPr>
            </w:pPr>
            <w:r>
              <w:rPr>
                <w:color w:val="000000"/>
                <w:lang w:val="ru-RU"/>
              </w:rPr>
              <w:t>п</w:t>
            </w:r>
            <w:proofErr w:type="spellStart"/>
            <w:r w:rsidRPr="00C5613B">
              <w:rPr>
                <w:color w:val="000000"/>
              </w:rPr>
              <w:t>роявляет</w:t>
            </w:r>
            <w:proofErr w:type="spellEnd"/>
            <w:r w:rsidRPr="00C5613B">
              <w:rPr>
                <w:color w:val="000000"/>
              </w:rPr>
              <w:t xml:space="preserve"> интерес </w:t>
            </w:r>
            <w:r w:rsidRPr="00C5613B">
              <w:rPr>
                <w:color w:val="000000"/>
              </w:rPr>
              <w:br/>
              <w:t xml:space="preserve">и ценностное отношение </w:t>
            </w:r>
            <w:r w:rsidRPr="00C5613B">
              <w:rPr>
                <w:color w:val="000000"/>
              </w:rPr>
              <w:br/>
              <w:t xml:space="preserve">к природным явлениям </w:t>
            </w:r>
            <w:r w:rsidRPr="00C5613B">
              <w:rPr>
                <w:color w:val="000000"/>
              </w:rPr>
              <w:br/>
              <w:t xml:space="preserve">и разным формам жизни; понимание роли человека </w:t>
            </w:r>
            <w:r w:rsidRPr="00C5613B">
              <w:rPr>
                <w:color w:val="000000"/>
              </w:rPr>
              <w:br/>
              <w:t>в природе</w:t>
            </w:r>
            <w:r>
              <w:rPr>
                <w:color w:val="000000"/>
                <w:lang w:val="ru-RU"/>
              </w:rPr>
              <w:t>;</w:t>
            </w:r>
          </w:p>
          <w:p w14:paraId="3F3E0DC9" w14:textId="77777777" w:rsidR="002551CB" w:rsidRPr="00C5613B" w:rsidRDefault="002551CB" w:rsidP="008D5763">
            <w:pPr>
              <w:pStyle w:val="a4"/>
              <w:numPr>
                <w:ilvl w:val="0"/>
                <w:numId w:val="39"/>
              </w:numPr>
              <w:ind w:left="316"/>
              <w:rPr>
                <w:color w:val="000000"/>
              </w:rPr>
            </w:pPr>
            <w:r>
              <w:rPr>
                <w:color w:val="000000"/>
                <w:lang w:val="ru-RU"/>
              </w:rPr>
              <w:t>б</w:t>
            </w:r>
            <w:proofErr w:type="spellStart"/>
            <w:r w:rsidRPr="00C5613B">
              <w:rPr>
                <w:color w:val="000000"/>
              </w:rPr>
              <w:t>ережно</w:t>
            </w:r>
            <w:proofErr w:type="spellEnd"/>
            <w:r w:rsidRPr="00C5613B">
              <w:rPr>
                <w:color w:val="000000"/>
              </w:rPr>
              <w:t xml:space="preserve"> относится </w:t>
            </w:r>
            <w:r w:rsidRPr="00C5613B">
              <w:rPr>
                <w:color w:val="000000"/>
              </w:rPr>
              <w:br/>
            </w:r>
            <w:r>
              <w:rPr>
                <w:color w:val="000000"/>
              </w:rPr>
              <w:t>ко всему живому</w:t>
            </w:r>
            <w:r>
              <w:rPr>
                <w:color w:val="000000"/>
                <w:lang w:val="ru-RU"/>
              </w:rPr>
              <w:t>;</w:t>
            </w:r>
          </w:p>
          <w:p w14:paraId="4AA3A57F" w14:textId="77777777" w:rsidR="002551CB" w:rsidRPr="00C5613B" w:rsidRDefault="002551CB" w:rsidP="008D5763">
            <w:pPr>
              <w:pStyle w:val="a4"/>
              <w:numPr>
                <w:ilvl w:val="0"/>
                <w:numId w:val="39"/>
              </w:numPr>
              <w:ind w:left="316"/>
              <w:rPr>
                <w:color w:val="000000"/>
              </w:rPr>
            </w:pPr>
            <w:r>
              <w:rPr>
                <w:color w:val="000000"/>
                <w:lang w:val="ru-RU"/>
              </w:rPr>
              <w:t>и</w:t>
            </w:r>
            <w:proofErr w:type="spellStart"/>
            <w:r w:rsidRPr="00C5613B">
              <w:rPr>
                <w:color w:val="000000"/>
              </w:rPr>
              <w:t>меет</w:t>
            </w:r>
            <w:proofErr w:type="spellEnd"/>
            <w:r w:rsidRPr="00C5613B">
              <w:rPr>
                <w:color w:val="000000"/>
              </w:rPr>
              <w:t xml:space="preserve"> первоначальные представления о влиянии природного окружения </w:t>
            </w:r>
            <w:r w:rsidRPr="00C5613B">
              <w:rPr>
                <w:color w:val="000000"/>
              </w:rPr>
              <w:br/>
              <w:t>на жизнь и деятельность человека.</w:t>
            </w:r>
          </w:p>
          <w:p w14:paraId="0310CBF0" w14:textId="77777777" w:rsidR="002551CB" w:rsidRPr="00193942" w:rsidRDefault="002551CB" w:rsidP="00E332E7">
            <w:pPr>
              <w:ind w:firstLine="1"/>
              <w:rPr>
                <w:color w:val="000000"/>
                <w:sz w:val="20"/>
                <w:szCs w:val="20"/>
              </w:rPr>
            </w:pPr>
          </w:p>
        </w:tc>
      </w:tr>
      <w:tr w:rsidR="002551CB" w:rsidRPr="00193942" w14:paraId="497D6845" w14:textId="77777777" w:rsidTr="00B51D74">
        <w:trPr>
          <w:trHeight w:val="841"/>
        </w:trPr>
        <w:tc>
          <w:tcPr>
            <w:tcW w:w="2093" w:type="dxa"/>
            <w:shd w:val="clear" w:color="auto" w:fill="auto"/>
          </w:tcPr>
          <w:p w14:paraId="7677E371" w14:textId="77777777" w:rsidR="002551CB" w:rsidRPr="00193942" w:rsidRDefault="002551CB" w:rsidP="00E332E7">
            <w:pPr>
              <w:rPr>
                <w:color w:val="000000"/>
                <w:sz w:val="20"/>
                <w:szCs w:val="20"/>
              </w:rPr>
            </w:pPr>
            <w:r w:rsidRPr="00193942">
              <w:rPr>
                <w:color w:val="000000"/>
                <w:sz w:val="20"/>
                <w:szCs w:val="20"/>
              </w:rPr>
              <w:t xml:space="preserve">Воспитание культуры труда </w:t>
            </w:r>
          </w:p>
        </w:tc>
        <w:tc>
          <w:tcPr>
            <w:tcW w:w="3998" w:type="dxa"/>
            <w:shd w:val="clear" w:color="auto" w:fill="auto"/>
          </w:tcPr>
          <w:p w14:paraId="705D4E6C" w14:textId="77777777" w:rsidR="002551CB" w:rsidRPr="00C5613B" w:rsidRDefault="002551CB" w:rsidP="008D5763">
            <w:pPr>
              <w:pStyle w:val="a4"/>
              <w:numPr>
                <w:ilvl w:val="0"/>
                <w:numId w:val="40"/>
              </w:numPr>
              <w:ind w:left="317"/>
              <w:rPr>
                <w:color w:val="000000"/>
              </w:rPr>
            </w:pPr>
            <w:r>
              <w:rPr>
                <w:color w:val="000000"/>
                <w:lang w:val="ru-RU"/>
              </w:rPr>
              <w:t>в</w:t>
            </w:r>
            <w:proofErr w:type="spellStart"/>
            <w:r w:rsidRPr="00C5613B">
              <w:rPr>
                <w:color w:val="000000"/>
              </w:rPr>
              <w:t>ыслушивает</w:t>
            </w:r>
            <w:proofErr w:type="spellEnd"/>
            <w:r w:rsidRPr="00C5613B">
              <w:rPr>
                <w:color w:val="000000"/>
              </w:rPr>
              <w:t xml:space="preserve"> замечания и адекватно реагирует на</w:t>
            </w:r>
            <w:r>
              <w:rPr>
                <w:color w:val="000000"/>
              </w:rPr>
              <w:t xml:space="preserve"> него (эмоционально, вербально)</w:t>
            </w:r>
            <w:r>
              <w:rPr>
                <w:color w:val="000000"/>
                <w:lang w:val="ru-RU"/>
              </w:rPr>
              <w:t>;</w:t>
            </w:r>
          </w:p>
          <w:p w14:paraId="4696867C" w14:textId="77777777" w:rsidR="002551CB" w:rsidRPr="00C5613B" w:rsidRDefault="002551CB" w:rsidP="008D5763">
            <w:pPr>
              <w:pStyle w:val="a4"/>
              <w:numPr>
                <w:ilvl w:val="0"/>
                <w:numId w:val="40"/>
              </w:numPr>
              <w:ind w:left="317"/>
              <w:rPr>
                <w:color w:val="000000"/>
              </w:rPr>
            </w:pPr>
            <w:r>
              <w:rPr>
                <w:color w:val="000000"/>
                <w:lang w:val="ru-RU"/>
              </w:rPr>
              <w:t>в</w:t>
            </w:r>
            <w:proofErr w:type="spellStart"/>
            <w:r w:rsidRPr="00C5613B">
              <w:rPr>
                <w:color w:val="000000"/>
              </w:rPr>
              <w:t>ыражает</w:t>
            </w:r>
            <w:proofErr w:type="spellEnd"/>
            <w:r w:rsidRPr="00C5613B">
              <w:rPr>
                <w:color w:val="000000"/>
              </w:rPr>
              <w:t xml:space="preserve"> и отстаивает свою позицию, а также способен принять позицию другого человека (сверстника, взрослого), подкрепленную аргументами</w:t>
            </w:r>
            <w:r>
              <w:rPr>
                <w:color w:val="000000"/>
                <w:lang w:val="ru-RU"/>
              </w:rPr>
              <w:t>;</w:t>
            </w:r>
          </w:p>
          <w:p w14:paraId="17B229A0" w14:textId="77777777" w:rsidR="002551CB" w:rsidRPr="00C5613B" w:rsidRDefault="002551CB" w:rsidP="008D5763">
            <w:pPr>
              <w:pStyle w:val="a4"/>
              <w:numPr>
                <w:ilvl w:val="0"/>
                <w:numId w:val="40"/>
              </w:numPr>
              <w:ind w:left="317"/>
              <w:rPr>
                <w:color w:val="000000"/>
              </w:rPr>
            </w:pPr>
            <w:r>
              <w:rPr>
                <w:color w:val="000000"/>
                <w:lang w:val="ru-RU"/>
              </w:rPr>
              <w:t>н</w:t>
            </w:r>
            <w:r w:rsidRPr="00C5613B">
              <w:rPr>
                <w:color w:val="000000"/>
              </w:rPr>
              <w:t>е принимает лжи и манипуляции (в собственном поведении и со стороны других людей)</w:t>
            </w:r>
            <w:r>
              <w:rPr>
                <w:color w:val="000000"/>
                <w:lang w:val="ru-RU"/>
              </w:rPr>
              <w:t>;</w:t>
            </w:r>
          </w:p>
          <w:p w14:paraId="28F3AC27" w14:textId="77777777" w:rsidR="002551CB" w:rsidRPr="00C5613B" w:rsidRDefault="002551CB" w:rsidP="008D5763">
            <w:pPr>
              <w:pStyle w:val="a4"/>
              <w:numPr>
                <w:ilvl w:val="0"/>
                <w:numId w:val="40"/>
              </w:numPr>
              <w:ind w:left="317"/>
              <w:rPr>
                <w:color w:val="000000"/>
              </w:rPr>
            </w:pPr>
            <w:r>
              <w:rPr>
                <w:color w:val="000000"/>
                <w:lang w:val="ru-RU"/>
              </w:rPr>
              <w:lastRenderedPageBreak/>
              <w:t>с</w:t>
            </w:r>
            <w:proofErr w:type="spellStart"/>
            <w:r>
              <w:rPr>
                <w:color w:val="000000"/>
              </w:rPr>
              <w:t>тремится</w:t>
            </w:r>
            <w:proofErr w:type="spellEnd"/>
            <w:r>
              <w:rPr>
                <w:color w:val="000000"/>
              </w:rPr>
              <w:t xml:space="preserve"> </w:t>
            </w:r>
            <w:r>
              <w:rPr>
                <w:color w:val="000000"/>
                <w:lang w:val="ru-RU"/>
              </w:rPr>
              <w:t xml:space="preserve">выявить </w:t>
            </w:r>
            <w:r w:rsidRPr="00C5613B">
              <w:rPr>
                <w:color w:val="000000"/>
              </w:rPr>
              <w:t xml:space="preserve">несправедливость и встать </w:t>
            </w:r>
            <w:r w:rsidRPr="00C5613B">
              <w:rPr>
                <w:color w:val="000000"/>
              </w:rPr>
              <w:br/>
              <w:t>на защиту несправедливо обиженного</w:t>
            </w:r>
            <w:r>
              <w:rPr>
                <w:color w:val="000000"/>
                <w:lang w:val="ru-RU"/>
              </w:rPr>
              <w:t>;</w:t>
            </w:r>
          </w:p>
          <w:p w14:paraId="27202385" w14:textId="77777777" w:rsidR="002551CB" w:rsidRPr="00C5613B" w:rsidRDefault="002551CB" w:rsidP="008D5763">
            <w:pPr>
              <w:pStyle w:val="a4"/>
              <w:numPr>
                <w:ilvl w:val="0"/>
                <w:numId w:val="40"/>
              </w:numPr>
              <w:ind w:left="317"/>
              <w:rPr>
                <w:color w:val="000000"/>
              </w:rPr>
            </w:pPr>
            <w:r>
              <w:rPr>
                <w:color w:val="000000"/>
                <w:lang w:val="ru-RU"/>
              </w:rPr>
              <w:t>в</w:t>
            </w:r>
            <w:proofErr w:type="spellStart"/>
            <w:r w:rsidRPr="00C5613B">
              <w:rPr>
                <w:color w:val="000000"/>
              </w:rPr>
              <w:t>ыполняет</w:t>
            </w:r>
            <w:proofErr w:type="spellEnd"/>
            <w:r w:rsidRPr="00C5613B">
              <w:rPr>
                <w:color w:val="000000"/>
              </w:rPr>
              <w:t xml:space="preserve"> разные виды заданий, поручений, просьб, связанных с гармонизацией обществ</w:t>
            </w:r>
            <w:r>
              <w:rPr>
                <w:color w:val="000000"/>
              </w:rPr>
              <w:t>енного окружения</w:t>
            </w:r>
            <w:r>
              <w:rPr>
                <w:color w:val="000000"/>
                <w:lang w:val="ru-RU"/>
              </w:rPr>
              <w:t>;</w:t>
            </w:r>
          </w:p>
          <w:p w14:paraId="16FF6682" w14:textId="77777777" w:rsidR="002551CB" w:rsidRPr="00C5613B" w:rsidRDefault="002551CB" w:rsidP="008D5763">
            <w:pPr>
              <w:pStyle w:val="a4"/>
              <w:numPr>
                <w:ilvl w:val="0"/>
                <w:numId w:val="40"/>
              </w:numPr>
              <w:ind w:left="317"/>
              <w:rPr>
                <w:color w:val="000000"/>
              </w:rPr>
            </w:pPr>
            <w:r>
              <w:rPr>
                <w:color w:val="000000"/>
                <w:lang w:val="ru-RU"/>
              </w:rPr>
              <w:t>м</w:t>
            </w:r>
            <w:proofErr w:type="spellStart"/>
            <w:r w:rsidRPr="00C5613B">
              <w:rPr>
                <w:color w:val="000000"/>
              </w:rPr>
              <w:t>ожет</w:t>
            </w:r>
            <w:proofErr w:type="spellEnd"/>
            <w:r w:rsidRPr="00C5613B">
              <w:rPr>
                <w:color w:val="000000"/>
              </w:rPr>
              <w:t xml:space="preserve"> выступать в разных ролях: в роли организатора, в роли исполнителя в деловом, игровом, коммуникативном взаимодействии</w:t>
            </w:r>
            <w:r>
              <w:rPr>
                <w:color w:val="000000"/>
                <w:lang w:val="ru-RU"/>
              </w:rPr>
              <w:t>;</w:t>
            </w:r>
          </w:p>
          <w:p w14:paraId="5F0C3DC0" w14:textId="77777777" w:rsidR="002551CB" w:rsidRPr="00C5613B" w:rsidRDefault="002551CB" w:rsidP="008D5763">
            <w:pPr>
              <w:pStyle w:val="a4"/>
              <w:numPr>
                <w:ilvl w:val="0"/>
                <w:numId w:val="40"/>
              </w:numPr>
              <w:ind w:left="317"/>
              <w:rPr>
                <w:color w:val="000000"/>
              </w:rPr>
            </w:pPr>
            <w:r>
              <w:rPr>
                <w:color w:val="000000"/>
                <w:lang w:val="ru-RU"/>
              </w:rPr>
              <w:t>о</w:t>
            </w:r>
            <w:proofErr w:type="spellStart"/>
            <w:r w:rsidRPr="00C5613B">
              <w:rPr>
                <w:color w:val="000000"/>
              </w:rPr>
              <w:t>казывает</w:t>
            </w:r>
            <w:proofErr w:type="spellEnd"/>
            <w:r w:rsidRPr="00C5613B">
              <w:rPr>
                <w:color w:val="000000"/>
              </w:rPr>
              <w:t xml:space="preserve"> посильную практическую и психологическую помощь другим людям (сверстникам и взрослым) по их просьбе </w:t>
            </w:r>
            <w:r>
              <w:rPr>
                <w:color w:val="000000"/>
              </w:rPr>
              <w:t>и собственной инициативе</w:t>
            </w:r>
            <w:r>
              <w:rPr>
                <w:color w:val="000000"/>
                <w:lang w:val="ru-RU"/>
              </w:rPr>
              <w:t>;</w:t>
            </w:r>
          </w:p>
          <w:p w14:paraId="73A9D540" w14:textId="77777777" w:rsidR="002551CB" w:rsidRPr="00193942" w:rsidRDefault="002551CB" w:rsidP="008D5763">
            <w:pPr>
              <w:pStyle w:val="11"/>
              <w:numPr>
                <w:ilvl w:val="0"/>
                <w:numId w:val="40"/>
              </w:numPr>
              <w:spacing w:before="0" w:beforeAutospacing="0" w:after="0" w:afterAutospacing="0"/>
              <w:ind w:left="317"/>
              <w:rPr>
                <w:b/>
                <w:i/>
                <w:color w:val="000000"/>
                <w:sz w:val="20"/>
                <w:szCs w:val="20"/>
              </w:rPr>
            </w:pPr>
            <w:r>
              <w:rPr>
                <w:rFonts w:eastAsia="ZapfDingbats"/>
                <w:color w:val="000000"/>
                <w:sz w:val="20"/>
                <w:szCs w:val="20"/>
              </w:rPr>
              <w:t>и</w:t>
            </w:r>
            <w:r w:rsidRPr="00193942">
              <w:rPr>
                <w:rFonts w:eastAsia="ZapfDingbats"/>
                <w:color w:val="000000"/>
                <w:sz w:val="20"/>
                <w:szCs w:val="20"/>
              </w:rPr>
              <w:t>меет первичные представления о ценностях труда, о различных профессиях</w:t>
            </w:r>
            <w:r>
              <w:rPr>
                <w:rFonts w:eastAsia="ZapfDingbats"/>
                <w:color w:val="000000"/>
                <w:sz w:val="20"/>
                <w:szCs w:val="20"/>
              </w:rPr>
              <w:t>;</w:t>
            </w:r>
          </w:p>
          <w:p w14:paraId="5566E4AC" w14:textId="77777777" w:rsidR="002551CB" w:rsidRPr="00193942" w:rsidRDefault="002551CB" w:rsidP="008D5763">
            <w:pPr>
              <w:pStyle w:val="11"/>
              <w:numPr>
                <w:ilvl w:val="0"/>
                <w:numId w:val="40"/>
              </w:numPr>
              <w:spacing w:before="0" w:beforeAutospacing="0" w:after="0" w:afterAutospacing="0"/>
              <w:ind w:left="317"/>
              <w:rPr>
                <w:b/>
                <w:i/>
                <w:color w:val="000000"/>
                <w:sz w:val="20"/>
                <w:szCs w:val="20"/>
              </w:rPr>
            </w:pPr>
            <w:r>
              <w:rPr>
                <w:rFonts w:eastAsia="ZapfDingbats"/>
                <w:color w:val="000000"/>
                <w:sz w:val="20"/>
                <w:szCs w:val="20"/>
              </w:rPr>
              <w:t>п</w:t>
            </w:r>
            <w:r w:rsidRPr="00193942">
              <w:rPr>
                <w:rFonts w:eastAsia="ZapfDingbats"/>
                <w:color w:val="000000"/>
                <w:sz w:val="20"/>
                <w:szCs w:val="20"/>
              </w:rPr>
              <w:t xml:space="preserve">роявляет </w:t>
            </w:r>
            <w:r w:rsidRPr="00193942">
              <w:rPr>
                <w:color w:val="000000"/>
                <w:sz w:val="20"/>
                <w:szCs w:val="20"/>
              </w:rPr>
              <w:t xml:space="preserve">навыки сотрудничества </w:t>
            </w:r>
            <w:r w:rsidRPr="00193942">
              <w:rPr>
                <w:color w:val="000000"/>
                <w:sz w:val="20"/>
                <w:szCs w:val="20"/>
              </w:rPr>
              <w:br/>
              <w:t xml:space="preserve">со сверстниками и взрослыми </w:t>
            </w:r>
            <w:r w:rsidRPr="00193942">
              <w:rPr>
                <w:color w:val="000000"/>
                <w:sz w:val="20"/>
                <w:szCs w:val="20"/>
              </w:rPr>
              <w:br/>
              <w:t>в трудовой деятельности</w:t>
            </w:r>
            <w:r>
              <w:rPr>
                <w:color w:val="000000"/>
                <w:sz w:val="20"/>
                <w:szCs w:val="20"/>
              </w:rPr>
              <w:t>;</w:t>
            </w:r>
          </w:p>
          <w:p w14:paraId="675F6E07" w14:textId="77777777" w:rsidR="002551CB" w:rsidRPr="00193942" w:rsidRDefault="002551CB" w:rsidP="008D5763">
            <w:pPr>
              <w:pStyle w:val="11"/>
              <w:numPr>
                <w:ilvl w:val="0"/>
                <w:numId w:val="40"/>
              </w:numPr>
              <w:spacing w:before="0" w:beforeAutospacing="0" w:after="0" w:afterAutospacing="0"/>
              <w:ind w:left="317"/>
              <w:rPr>
                <w:b/>
                <w:i/>
                <w:color w:val="000000"/>
                <w:sz w:val="20"/>
                <w:szCs w:val="20"/>
              </w:rPr>
            </w:pPr>
            <w:r>
              <w:rPr>
                <w:rFonts w:eastAsia="ZapfDingbats"/>
                <w:color w:val="000000"/>
                <w:sz w:val="20"/>
                <w:szCs w:val="20"/>
              </w:rPr>
              <w:t>а</w:t>
            </w:r>
            <w:r w:rsidRPr="00193942">
              <w:rPr>
                <w:rFonts w:eastAsia="ZapfDingbats"/>
                <w:color w:val="000000"/>
                <w:sz w:val="20"/>
                <w:szCs w:val="20"/>
              </w:rPr>
              <w:t xml:space="preserve">ктивно участвует </w:t>
            </w:r>
            <w:r w:rsidRPr="00193942">
              <w:rPr>
                <w:rFonts w:eastAsia="ZapfDingbats"/>
                <w:color w:val="000000"/>
                <w:sz w:val="20"/>
                <w:szCs w:val="20"/>
              </w:rPr>
              <w:br/>
              <w:t xml:space="preserve">в </w:t>
            </w:r>
            <w:r w:rsidRPr="00193942">
              <w:rPr>
                <w:color w:val="000000"/>
                <w:sz w:val="20"/>
                <w:szCs w:val="20"/>
              </w:rPr>
              <w:t>общественно полезной деятельности</w:t>
            </w:r>
            <w:r>
              <w:rPr>
                <w:color w:val="000000"/>
                <w:sz w:val="20"/>
                <w:szCs w:val="20"/>
              </w:rPr>
              <w:t>;</w:t>
            </w:r>
          </w:p>
          <w:p w14:paraId="530CF0B0" w14:textId="77777777" w:rsidR="002551CB" w:rsidRPr="00193942" w:rsidRDefault="002551CB" w:rsidP="008D5763">
            <w:pPr>
              <w:pStyle w:val="11"/>
              <w:numPr>
                <w:ilvl w:val="0"/>
                <w:numId w:val="40"/>
              </w:numPr>
              <w:spacing w:before="0" w:beforeAutospacing="0" w:after="0" w:afterAutospacing="0"/>
              <w:ind w:left="317"/>
              <w:rPr>
                <w:b/>
                <w:i/>
                <w:color w:val="000000"/>
                <w:sz w:val="20"/>
                <w:szCs w:val="20"/>
              </w:rPr>
            </w:pPr>
            <w:r>
              <w:rPr>
                <w:color w:val="000000"/>
                <w:sz w:val="20"/>
                <w:szCs w:val="20"/>
              </w:rPr>
              <w:t>у</w:t>
            </w:r>
            <w:r w:rsidRPr="00193942">
              <w:rPr>
                <w:color w:val="000000"/>
                <w:sz w:val="20"/>
                <w:szCs w:val="20"/>
              </w:rPr>
              <w:t>меет выражать себя в различных доступных и наиболее привлекательных для ребёнка видах трудовой деятельности.</w:t>
            </w:r>
          </w:p>
        </w:tc>
        <w:tc>
          <w:tcPr>
            <w:tcW w:w="3827" w:type="dxa"/>
            <w:shd w:val="clear" w:color="auto" w:fill="auto"/>
          </w:tcPr>
          <w:p w14:paraId="327A6A3A" w14:textId="77777777" w:rsidR="002551CB" w:rsidRPr="00C5613B" w:rsidRDefault="002551CB" w:rsidP="008D5763">
            <w:pPr>
              <w:pStyle w:val="a4"/>
              <w:numPr>
                <w:ilvl w:val="0"/>
                <w:numId w:val="40"/>
              </w:numPr>
              <w:ind w:left="457"/>
              <w:rPr>
                <w:color w:val="000000"/>
              </w:rPr>
            </w:pPr>
            <w:r>
              <w:rPr>
                <w:color w:val="000000"/>
                <w:lang w:val="ru-RU"/>
              </w:rPr>
              <w:lastRenderedPageBreak/>
              <w:t>и</w:t>
            </w:r>
            <w:proofErr w:type="spellStart"/>
            <w:r w:rsidRPr="00C5613B">
              <w:rPr>
                <w:color w:val="000000"/>
              </w:rPr>
              <w:t>меет</w:t>
            </w:r>
            <w:proofErr w:type="spellEnd"/>
            <w:r w:rsidRPr="00C5613B">
              <w:rPr>
                <w:color w:val="000000"/>
              </w:rPr>
              <w:t xml:space="preserve"> представления </w:t>
            </w:r>
            <w:r w:rsidRPr="00C5613B">
              <w:rPr>
                <w:color w:val="000000"/>
              </w:rPr>
              <w:br/>
              <w:t xml:space="preserve">о ведущей роли образования </w:t>
            </w:r>
            <w:r w:rsidRPr="00C5613B">
              <w:rPr>
                <w:color w:val="000000"/>
              </w:rPr>
              <w:br/>
              <w:t>и трудовой деятельности в жизни человека; о значении творчества в развитии общества</w:t>
            </w:r>
            <w:r>
              <w:rPr>
                <w:color w:val="000000"/>
                <w:lang w:val="ru-RU"/>
              </w:rPr>
              <w:t>;</w:t>
            </w:r>
          </w:p>
          <w:p w14:paraId="1D4A0831" w14:textId="77777777" w:rsidR="002551CB" w:rsidRPr="00C5613B" w:rsidRDefault="002551CB" w:rsidP="008D5763">
            <w:pPr>
              <w:pStyle w:val="a4"/>
              <w:numPr>
                <w:ilvl w:val="0"/>
                <w:numId w:val="40"/>
              </w:numPr>
              <w:ind w:left="457"/>
              <w:rPr>
                <w:color w:val="000000"/>
              </w:rPr>
            </w:pPr>
            <w:r>
              <w:rPr>
                <w:color w:val="000000"/>
                <w:lang w:val="ru-RU"/>
              </w:rPr>
              <w:t>п</w:t>
            </w:r>
            <w:proofErr w:type="spellStart"/>
            <w:r w:rsidRPr="00C5613B">
              <w:rPr>
                <w:color w:val="000000"/>
              </w:rPr>
              <w:t>роявляет</w:t>
            </w:r>
            <w:proofErr w:type="spellEnd"/>
            <w:r w:rsidRPr="00C5613B">
              <w:rPr>
                <w:color w:val="000000"/>
              </w:rPr>
              <w:t xml:space="preserve"> уважение к труду и творчеству взрослых и сверстников</w:t>
            </w:r>
            <w:r>
              <w:rPr>
                <w:color w:val="000000"/>
                <w:lang w:val="ru-RU"/>
              </w:rPr>
              <w:t>;</w:t>
            </w:r>
          </w:p>
          <w:p w14:paraId="3C290077" w14:textId="77777777" w:rsidR="002551CB" w:rsidRPr="00C5613B" w:rsidRDefault="002551CB" w:rsidP="008D5763">
            <w:pPr>
              <w:pStyle w:val="a4"/>
              <w:numPr>
                <w:ilvl w:val="0"/>
                <w:numId w:val="40"/>
              </w:numPr>
              <w:ind w:left="457"/>
              <w:rPr>
                <w:color w:val="000000"/>
              </w:rPr>
            </w:pPr>
            <w:r>
              <w:rPr>
                <w:color w:val="000000"/>
                <w:lang w:val="ru-RU"/>
              </w:rPr>
              <w:t>и</w:t>
            </w:r>
            <w:proofErr w:type="spellStart"/>
            <w:r w:rsidRPr="00C5613B">
              <w:rPr>
                <w:color w:val="000000"/>
              </w:rPr>
              <w:t>меет</w:t>
            </w:r>
            <w:proofErr w:type="spellEnd"/>
            <w:r w:rsidRPr="00C5613B">
              <w:rPr>
                <w:color w:val="000000"/>
              </w:rPr>
              <w:t xml:space="preserve"> представления </w:t>
            </w:r>
            <w:r w:rsidRPr="00C5613B">
              <w:rPr>
                <w:color w:val="000000"/>
              </w:rPr>
              <w:br/>
              <w:t>о профессиональных с</w:t>
            </w:r>
            <w:r>
              <w:rPr>
                <w:color w:val="000000"/>
              </w:rPr>
              <w:t>ферах человеческой деятельности</w:t>
            </w:r>
            <w:r>
              <w:rPr>
                <w:color w:val="000000"/>
                <w:lang w:val="ru-RU"/>
              </w:rPr>
              <w:t>;</w:t>
            </w:r>
          </w:p>
          <w:p w14:paraId="0C03A5B5" w14:textId="77777777" w:rsidR="002551CB" w:rsidRPr="00C5613B" w:rsidRDefault="002551CB" w:rsidP="008D5763">
            <w:pPr>
              <w:pStyle w:val="a4"/>
              <w:numPr>
                <w:ilvl w:val="0"/>
                <w:numId w:val="40"/>
              </w:numPr>
              <w:ind w:left="457"/>
              <w:rPr>
                <w:color w:val="000000"/>
              </w:rPr>
            </w:pPr>
            <w:proofErr w:type="spellStart"/>
            <w:r>
              <w:rPr>
                <w:color w:val="000000"/>
                <w:lang w:val="ru-RU"/>
              </w:rPr>
              <w:lastRenderedPageBreak/>
              <w:t>пр</w:t>
            </w:r>
            <w:r w:rsidRPr="00C5613B">
              <w:rPr>
                <w:color w:val="000000"/>
              </w:rPr>
              <w:t>роявляет</w:t>
            </w:r>
            <w:proofErr w:type="spellEnd"/>
            <w:r w:rsidRPr="00C5613B">
              <w:rPr>
                <w:color w:val="000000"/>
              </w:rPr>
              <w:t xml:space="preserve"> дисциплинированность, последовательность </w:t>
            </w:r>
            <w:r w:rsidRPr="00C5613B">
              <w:rPr>
                <w:color w:val="000000"/>
              </w:rPr>
              <w:br/>
              <w:t>и настойчивость в выполнении учебных и учебно-трудовых заданиях</w:t>
            </w:r>
            <w:r>
              <w:rPr>
                <w:color w:val="000000"/>
                <w:lang w:val="ru-RU"/>
              </w:rPr>
              <w:t>;</w:t>
            </w:r>
          </w:p>
          <w:p w14:paraId="02F8C761" w14:textId="77777777" w:rsidR="002551CB" w:rsidRPr="00C5613B" w:rsidRDefault="002551CB" w:rsidP="008D5763">
            <w:pPr>
              <w:pStyle w:val="a4"/>
              <w:numPr>
                <w:ilvl w:val="0"/>
                <w:numId w:val="40"/>
              </w:numPr>
              <w:ind w:left="457"/>
              <w:rPr>
                <w:color w:val="000000"/>
              </w:rPr>
            </w:pPr>
            <w:r>
              <w:rPr>
                <w:color w:val="000000"/>
                <w:lang w:val="ru-RU"/>
              </w:rPr>
              <w:t>с</w:t>
            </w:r>
            <w:proofErr w:type="spellStart"/>
            <w:r w:rsidRPr="00C5613B">
              <w:rPr>
                <w:color w:val="000000"/>
              </w:rPr>
              <w:t>облюдает</w:t>
            </w:r>
            <w:proofErr w:type="spellEnd"/>
            <w:r w:rsidRPr="00C5613B">
              <w:rPr>
                <w:color w:val="000000"/>
              </w:rPr>
              <w:t xml:space="preserve"> порядок</w:t>
            </w:r>
            <w:r>
              <w:rPr>
                <w:color w:val="000000"/>
                <w:lang w:val="ru-RU"/>
              </w:rPr>
              <w:t xml:space="preserve"> </w:t>
            </w:r>
            <w:r w:rsidRPr="00C5613B">
              <w:rPr>
                <w:color w:val="000000"/>
              </w:rPr>
              <w:t>на рабочих местах (в школе, дома и пр.)</w:t>
            </w:r>
            <w:r>
              <w:rPr>
                <w:color w:val="000000"/>
                <w:lang w:val="ru-RU"/>
              </w:rPr>
              <w:t>;</w:t>
            </w:r>
          </w:p>
          <w:p w14:paraId="1D0597AD" w14:textId="77777777" w:rsidR="002551CB" w:rsidRPr="00C5613B" w:rsidRDefault="002551CB" w:rsidP="008D5763">
            <w:pPr>
              <w:pStyle w:val="a4"/>
              <w:numPr>
                <w:ilvl w:val="0"/>
                <w:numId w:val="40"/>
              </w:numPr>
              <w:ind w:left="457"/>
              <w:rPr>
                <w:color w:val="000000"/>
              </w:rPr>
            </w:pPr>
            <w:r>
              <w:rPr>
                <w:color w:val="000000"/>
                <w:lang w:val="ru-RU"/>
              </w:rPr>
              <w:t>б</w:t>
            </w:r>
            <w:proofErr w:type="spellStart"/>
            <w:r w:rsidRPr="00C5613B">
              <w:rPr>
                <w:color w:val="000000"/>
              </w:rPr>
              <w:t>ережно</w:t>
            </w:r>
            <w:proofErr w:type="spellEnd"/>
            <w:r w:rsidRPr="00C5613B">
              <w:rPr>
                <w:color w:val="000000"/>
              </w:rPr>
              <w:t xml:space="preserve"> относится к результатам своего труда, труда других людей, к школьному имуществу, учебникам, личным вещам</w:t>
            </w:r>
            <w:r>
              <w:rPr>
                <w:color w:val="000000"/>
                <w:lang w:val="ru-RU"/>
              </w:rPr>
              <w:t>;</w:t>
            </w:r>
          </w:p>
          <w:p w14:paraId="7A988D9B" w14:textId="77777777" w:rsidR="002551CB" w:rsidRPr="00C5613B" w:rsidRDefault="002551CB" w:rsidP="008D5763">
            <w:pPr>
              <w:pStyle w:val="a4"/>
              <w:numPr>
                <w:ilvl w:val="0"/>
                <w:numId w:val="40"/>
              </w:numPr>
              <w:ind w:left="457"/>
              <w:rPr>
                <w:color w:val="000000"/>
              </w:rPr>
            </w:pPr>
            <w:r>
              <w:rPr>
                <w:color w:val="000000"/>
                <w:lang w:val="ru-RU"/>
              </w:rPr>
              <w:t>о</w:t>
            </w:r>
            <w:proofErr w:type="spellStart"/>
            <w:r w:rsidRPr="00C5613B">
              <w:rPr>
                <w:color w:val="000000"/>
              </w:rPr>
              <w:t>трицательно</w:t>
            </w:r>
            <w:proofErr w:type="spellEnd"/>
            <w:r w:rsidRPr="00C5613B">
              <w:rPr>
                <w:color w:val="000000"/>
              </w:rPr>
              <w:t xml:space="preserve"> относится к лени и небрежности в труде и учёбе, небережливому отношению к результатам труда людей.</w:t>
            </w:r>
          </w:p>
        </w:tc>
      </w:tr>
    </w:tbl>
    <w:p w14:paraId="206740A3" w14:textId="77777777" w:rsidR="002551CB" w:rsidRPr="0094369E" w:rsidRDefault="002551CB" w:rsidP="002551CB">
      <w:bookmarkStart w:id="33" w:name="_Toc73604262"/>
      <w:bookmarkStart w:id="34" w:name="_Toc74086738"/>
      <w:bookmarkStart w:id="35" w:name="_Toc74089684"/>
    </w:p>
    <w:p w14:paraId="34277080" w14:textId="77777777" w:rsidR="002551CB" w:rsidRPr="00D52E02" w:rsidRDefault="002551CB" w:rsidP="002551CB">
      <w:pPr>
        <w:pStyle w:val="1"/>
        <w:spacing w:line="276" w:lineRule="auto"/>
        <w:jc w:val="center"/>
        <w:rPr>
          <w:rFonts w:ascii="Times New Roman" w:hAnsi="Times New Roman"/>
          <w:b/>
          <w:bCs/>
          <w:color w:val="000000"/>
          <w:sz w:val="24"/>
          <w:szCs w:val="24"/>
        </w:rPr>
      </w:pPr>
      <w:bookmarkStart w:id="36" w:name="_Toc486906039"/>
      <w:r w:rsidRPr="00D52E02">
        <w:rPr>
          <w:rFonts w:ascii="Times New Roman" w:hAnsi="Times New Roman"/>
          <w:b/>
          <w:bCs/>
          <w:color w:val="000000"/>
          <w:sz w:val="24"/>
          <w:szCs w:val="24"/>
        </w:rPr>
        <w:t xml:space="preserve">Раздел 2. Содержание </w:t>
      </w:r>
      <w:bookmarkEnd w:id="33"/>
      <w:bookmarkEnd w:id="34"/>
      <w:bookmarkEnd w:id="35"/>
      <w:r w:rsidRPr="00D52E02">
        <w:rPr>
          <w:rFonts w:ascii="Times New Roman" w:hAnsi="Times New Roman"/>
          <w:b/>
          <w:bCs/>
          <w:color w:val="000000"/>
          <w:sz w:val="24"/>
          <w:szCs w:val="24"/>
          <w:lang w:val="ru-RU"/>
        </w:rPr>
        <w:t>Программы воспитания</w:t>
      </w:r>
      <w:bookmarkEnd w:id="36"/>
      <w:r w:rsidRPr="00D52E02">
        <w:rPr>
          <w:rFonts w:ascii="Times New Roman" w:hAnsi="Times New Roman"/>
          <w:b/>
          <w:bCs/>
          <w:color w:val="000000"/>
          <w:sz w:val="24"/>
          <w:szCs w:val="24"/>
          <w:lang w:val="ru-RU"/>
        </w:rPr>
        <w:t xml:space="preserve"> </w:t>
      </w:r>
    </w:p>
    <w:p w14:paraId="6813BCAF" w14:textId="77777777" w:rsidR="002551CB" w:rsidRPr="00D52E02" w:rsidRDefault="002551CB" w:rsidP="002551CB">
      <w:pPr>
        <w:spacing w:line="276" w:lineRule="auto"/>
        <w:jc w:val="both"/>
        <w:rPr>
          <w:color w:val="000000"/>
        </w:rPr>
      </w:pPr>
    </w:p>
    <w:p w14:paraId="583A6BC6" w14:textId="77777777" w:rsidR="002551CB" w:rsidRPr="00D52E02" w:rsidRDefault="002551CB" w:rsidP="002551CB">
      <w:pPr>
        <w:pStyle w:val="1"/>
        <w:spacing w:before="0" w:line="276" w:lineRule="auto"/>
        <w:contextualSpacing/>
        <w:jc w:val="center"/>
        <w:rPr>
          <w:rFonts w:ascii="Times New Roman" w:hAnsi="Times New Roman"/>
          <w:b/>
          <w:bCs/>
          <w:color w:val="000000"/>
          <w:sz w:val="24"/>
          <w:szCs w:val="24"/>
        </w:rPr>
      </w:pPr>
      <w:bookmarkStart w:id="37" w:name="_Toc73604263"/>
      <w:bookmarkStart w:id="38" w:name="_Toc74086739"/>
      <w:bookmarkStart w:id="39" w:name="_Toc74089685"/>
      <w:bookmarkStart w:id="40" w:name="_Toc486906040"/>
      <w:r w:rsidRPr="00D52E02">
        <w:rPr>
          <w:rFonts w:ascii="Times New Roman" w:hAnsi="Times New Roman"/>
          <w:b/>
          <w:bCs/>
          <w:color w:val="000000"/>
          <w:sz w:val="24"/>
          <w:szCs w:val="24"/>
        </w:rPr>
        <w:t xml:space="preserve">2.1. Содержание </w:t>
      </w:r>
      <w:r w:rsidRPr="00D52E02">
        <w:rPr>
          <w:rFonts w:ascii="Times New Roman" w:hAnsi="Times New Roman"/>
          <w:b/>
          <w:bCs/>
          <w:color w:val="000000"/>
          <w:sz w:val="24"/>
          <w:szCs w:val="24"/>
          <w:lang w:val="ru-RU"/>
        </w:rPr>
        <w:t>П</w:t>
      </w:r>
      <w:proofErr w:type="spellStart"/>
      <w:r w:rsidRPr="00D52E02">
        <w:rPr>
          <w:rFonts w:ascii="Times New Roman" w:hAnsi="Times New Roman"/>
          <w:b/>
          <w:bCs/>
          <w:color w:val="000000"/>
          <w:sz w:val="24"/>
          <w:szCs w:val="24"/>
        </w:rPr>
        <w:t>рограммы</w:t>
      </w:r>
      <w:proofErr w:type="spellEnd"/>
      <w:r w:rsidRPr="00D52E02">
        <w:rPr>
          <w:rFonts w:ascii="Times New Roman" w:hAnsi="Times New Roman"/>
          <w:b/>
          <w:bCs/>
          <w:color w:val="000000"/>
          <w:sz w:val="24"/>
          <w:szCs w:val="24"/>
        </w:rPr>
        <w:t xml:space="preserve"> воспитания на основе формирования ценностей</w:t>
      </w:r>
      <w:r>
        <w:rPr>
          <w:rFonts w:ascii="Times New Roman" w:hAnsi="Times New Roman"/>
          <w:b/>
          <w:bCs/>
          <w:color w:val="000000"/>
          <w:sz w:val="24"/>
          <w:szCs w:val="24"/>
          <w:lang w:val="ru-RU"/>
        </w:rPr>
        <w:t xml:space="preserve"> </w:t>
      </w:r>
      <w:r w:rsidRPr="00D52E02">
        <w:rPr>
          <w:rFonts w:ascii="Times New Roman" w:hAnsi="Times New Roman"/>
          <w:b/>
          <w:bCs/>
          <w:color w:val="000000"/>
          <w:sz w:val="24"/>
          <w:szCs w:val="24"/>
        </w:rPr>
        <w:t xml:space="preserve">в </w:t>
      </w:r>
      <w:bookmarkEnd w:id="37"/>
      <w:bookmarkEnd w:id="38"/>
      <w:r w:rsidRPr="00D52E02">
        <w:rPr>
          <w:rFonts w:ascii="Times New Roman" w:hAnsi="Times New Roman"/>
          <w:b/>
          <w:bCs/>
          <w:color w:val="000000"/>
          <w:sz w:val="24"/>
          <w:szCs w:val="24"/>
        </w:rPr>
        <w:t>ДО</w:t>
      </w:r>
      <w:bookmarkEnd w:id="39"/>
      <w:bookmarkEnd w:id="40"/>
    </w:p>
    <w:p w14:paraId="544581D7" w14:textId="77777777" w:rsidR="002551CB" w:rsidRPr="00C5613B" w:rsidRDefault="002551CB" w:rsidP="002551CB">
      <w:pPr>
        <w:spacing w:line="276" w:lineRule="auto"/>
        <w:ind w:firstLine="360"/>
        <w:jc w:val="both"/>
        <w:rPr>
          <w:color w:val="000000"/>
          <w:lang w:val="x-none"/>
        </w:rPr>
      </w:pPr>
    </w:p>
    <w:p w14:paraId="0992F910" w14:textId="77777777" w:rsidR="002551CB" w:rsidRPr="00D52E02" w:rsidRDefault="002551CB" w:rsidP="002551CB">
      <w:pPr>
        <w:spacing w:line="276" w:lineRule="auto"/>
        <w:ind w:firstLine="360"/>
        <w:jc w:val="both"/>
        <w:rPr>
          <w:bCs/>
          <w:color w:val="000000"/>
        </w:rPr>
      </w:pPr>
      <w:r w:rsidRPr="00D52E02">
        <w:rPr>
          <w:bCs/>
          <w:color w:val="000000"/>
        </w:rPr>
        <w:t xml:space="preserve">Содержание </w:t>
      </w:r>
      <w:r>
        <w:rPr>
          <w:bCs/>
          <w:color w:val="000000"/>
        </w:rPr>
        <w:t>П</w:t>
      </w:r>
      <w:r w:rsidRPr="00D52E02">
        <w:rPr>
          <w:bCs/>
          <w:color w:val="000000"/>
        </w:rPr>
        <w:t xml:space="preserve">рограммы воспитания, в соответствии с Федеральным Законом </w:t>
      </w:r>
      <w:r w:rsidRPr="00D52E02">
        <w:rPr>
          <w:bCs/>
          <w:color w:val="000000"/>
        </w:rPr>
        <w:br/>
        <w:t xml:space="preserve">от 29.12.2012 №273-ФЗ «Об образовании в Российской Федерации»,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w:t>
      </w:r>
      <w:r w:rsidRPr="00D52E02">
        <w:rPr>
          <w:bCs/>
          <w:color w:val="000000"/>
        </w:rPr>
        <w:br/>
        <w:t>с принятыми в семье и обществе духовно-нравственными и социокультурными ценностями».</w:t>
      </w:r>
    </w:p>
    <w:p w14:paraId="66699A20" w14:textId="77777777" w:rsidR="002551CB" w:rsidRPr="00D52E02" w:rsidRDefault="002551CB" w:rsidP="002551CB">
      <w:pPr>
        <w:spacing w:line="276" w:lineRule="auto"/>
        <w:ind w:firstLine="360"/>
        <w:jc w:val="both"/>
        <w:rPr>
          <w:color w:val="000000"/>
        </w:rPr>
      </w:pPr>
      <w:r w:rsidRPr="00D52E02">
        <w:rPr>
          <w:color w:val="000000"/>
        </w:rPr>
        <w:t xml:space="preserve">Содержание </w:t>
      </w:r>
      <w:r>
        <w:rPr>
          <w:color w:val="000000"/>
        </w:rPr>
        <w:t>рабочей программы воспитания</w:t>
      </w:r>
      <w:r w:rsidRPr="00D52E02">
        <w:rPr>
          <w:color w:val="000000"/>
        </w:rPr>
        <w:t xml:space="preserve"> реализуется в ходе освоения детьми дошкольного возраста всех образовательных областей, обозначенных в ФГОС ДО, одной из задач которого является объединение воспитания и обучения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14:paraId="7C4AAA1E" w14:textId="77777777" w:rsidR="002551CB" w:rsidRPr="00D52E02" w:rsidRDefault="002551CB" w:rsidP="002551CB">
      <w:pPr>
        <w:pStyle w:val="a4"/>
        <w:numPr>
          <w:ilvl w:val="0"/>
          <w:numId w:val="3"/>
        </w:numPr>
        <w:spacing w:line="276" w:lineRule="auto"/>
        <w:ind w:left="851"/>
        <w:jc w:val="both"/>
        <w:rPr>
          <w:color w:val="000000"/>
          <w:sz w:val="24"/>
          <w:szCs w:val="24"/>
        </w:rPr>
      </w:pPr>
      <w:r>
        <w:rPr>
          <w:color w:val="000000"/>
          <w:sz w:val="24"/>
          <w:szCs w:val="24"/>
          <w:lang w:val="ru-RU"/>
        </w:rPr>
        <w:t>с</w:t>
      </w:r>
      <w:proofErr w:type="spellStart"/>
      <w:r w:rsidRPr="00D52E02">
        <w:rPr>
          <w:color w:val="000000"/>
          <w:sz w:val="24"/>
          <w:szCs w:val="24"/>
        </w:rPr>
        <w:t>оциально</w:t>
      </w:r>
      <w:proofErr w:type="spellEnd"/>
      <w:r w:rsidRPr="00D52E02">
        <w:rPr>
          <w:color w:val="000000"/>
          <w:sz w:val="24"/>
          <w:szCs w:val="24"/>
        </w:rPr>
        <w:t>-коммуникативное развитие</w:t>
      </w:r>
      <w:r w:rsidRPr="00D52E02">
        <w:rPr>
          <w:color w:val="000000"/>
          <w:sz w:val="24"/>
          <w:szCs w:val="24"/>
          <w:lang w:val="ru-RU"/>
        </w:rPr>
        <w:t>;</w:t>
      </w:r>
    </w:p>
    <w:p w14:paraId="576D41B3" w14:textId="77777777" w:rsidR="002551CB" w:rsidRPr="00D52E02" w:rsidRDefault="002551CB" w:rsidP="002551CB">
      <w:pPr>
        <w:pStyle w:val="a4"/>
        <w:numPr>
          <w:ilvl w:val="0"/>
          <w:numId w:val="3"/>
        </w:numPr>
        <w:spacing w:line="276" w:lineRule="auto"/>
        <w:ind w:left="851"/>
        <w:jc w:val="both"/>
        <w:rPr>
          <w:color w:val="000000"/>
          <w:sz w:val="24"/>
          <w:szCs w:val="24"/>
        </w:rPr>
      </w:pPr>
      <w:r>
        <w:rPr>
          <w:color w:val="000000"/>
          <w:sz w:val="24"/>
          <w:szCs w:val="24"/>
          <w:lang w:val="ru-RU"/>
        </w:rPr>
        <w:t>п</w:t>
      </w:r>
      <w:proofErr w:type="spellStart"/>
      <w:r w:rsidRPr="00D52E02">
        <w:rPr>
          <w:color w:val="000000"/>
          <w:sz w:val="24"/>
          <w:szCs w:val="24"/>
        </w:rPr>
        <w:t>ознавательное</w:t>
      </w:r>
      <w:proofErr w:type="spellEnd"/>
      <w:r w:rsidRPr="00D52E02">
        <w:rPr>
          <w:color w:val="000000"/>
          <w:sz w:val="24"/>
          <w:szCs w:val="24"/>
        </w:rPr>
        <w:t xml:space="preserve"> развитие</w:t>
      </w:r>
      <w:r w:rsidRPr="00D52E02">
        <w:rPr>
          <w:color w:val="000000"/>
          <w:sz w:val="24"/>
          <w:szCs w:val="24"/>
          <w:lang w:val="ru-RU"/>
        </w:rPr>
        <w:t>;</w:t>
      </w:r>
    </w:p>
    <w:p w14:paraId="157E5329" w14:textId="77777777" w:rsidR="002551CB" w:rsidRPr="00D52E02" w:rsidRDefault="002551CB" w:rsidP="002551CB">
      <w:pPr>
        <w:pStyle w:val="a4"/>
        <w:numPr>
          <w:ilvl w:val="0"/>
          <w:numId w:val="3"/>
        </w:numPr>
        <w:spacing w:line="276" w:lineRule="auto"/>
        <w:ind w:left="851"/>
        <w:jc w:val="both"/>
        <w:rPr>
          <w:color w:val="000000"/>
          <w:sz w:val="24"/>
          <w:szCs w:val="24"/>
        </w:rPr>
      </w:pPr>
      <w:r>
        <w:rPr>
          <w:color w:val="000000"/>
          <w:sz w:val="24"/>
          <w:szCs w:val="24"/>
          <w:lang w:val="ru-RU"/>
        </w:rPr>
        <w:t>р</w:t>
      </w:r>
      <w:proofErr w:type="spellStart"/>
      <w:r w:rsidRPr="00D52E02">
        <w:rPr>
          <w:color w:val="000000"/>
          <w:sz w:val="24"/>
          <w:szCs w:val="24"/>
        </w:rPr>
        <w:t>ечевое</w:t>
      </w:r>
      <w:proofErr w:type="spellEnd"/>
      <w:r w:rsidRPr="00D52E02">
        <w:rPr>
          <w:color w:val="000000"/>
          <w:sz w:val="24"/>
          <w:szCs w:val="24"/>
        </w:rPr>
        <w:t xml:space="preserve"> развитие</w:t>
      </w:r>
      <w:r w:rsidRPr="00D52E02">
        <w:rPr>
          <w:color w:val="000000"/>
          <w:sz w:val="24"/>
          <w:szCs w:val="24"/>
          <w:lang w:val="ru-RU"/>
        </w:rPr>
        <w:t>;</w:t>
      </w:r>
    </w:p>
    <w:p w14:paraId="2A490B49" w14:textId="77777777" w:rsidR="002551CB" w:rsidRPr="00D52E02" w:rsidRDefault="002551CB" w:rsidP="002551CB">
      <w:pPr>
        <w:pStyle w:val="a4"/>
        <w:numPr>
          <w:ilvl w:val="0"/>
          <w:numId w:val="3"/>
        </w:numPr>
        <w:spacing w:line="276" w:lineRule="auto"/>
        <w:ind w:left="851"/>
        <w:jc w:val="both"/>
        <w:rPr>
          <w:color w:val="000000"/>
          <w:sz w:val="24"/>
          <w:szCs w:val="24"/>
        </w:rPr>
      </w:pPr>
      <w:r>
        <w:rPr>
          <w:color w:val="000000"/>
          <w:sz w:val="24"/>
          <w:szCs w:val="24"/>
          <w:lang w:val="ru-RU"/>
        </w:rPr>
        <w:t>х</w:t>
      </w:r>
      <w:proofErr w:type="spellStart"/>
      <w:r w:rsidRPr="00D52E02">
        <w:rPr>
          <w:color w:val="000000"/>
          <w:sz w:val="24"/>
          <w:szCs w:val="24"/>
        </w:rPr>
        <w:t>удожественно</w:t>
      </w:r>
      <w:proofErr w:type="spellEnd"/>
      <w:r w:rsidRPr="00D52E02">
        <w:rPr>
          <w:color w:val="000000"/>
          <w:sz w:val="24"/>
          <w:szCs w:val="24"/>
        </w:rPr>
        <w:t>-эстетическое развитие</w:t>
      </w:r>
      <w:r w:rsidRPr="00D52E02">
        <w:rPr>
          <w:color w:val="000000"/>
          <w:sz w:val="24"/>
          <w:szCs w:val="24"/>
          <w:lang w:val="ru-RU"/>
        </w:rPr>
        <w:t>;</w:t>
      </w:r>
    </w:p>
    <w:p w14:paraId="4F42BC9F" w14:textId="77777777" w:rsidR="002551CB" w:rsidRPr="00D52E02" w:rsidRDefault="002551CB" w:rsidP="002551CB">
      <w:pPr>
        <w:pStyle w:val="a4"/>
        <w:numPr>
          <w:ilvl w:val="0"/>
          <w:numId w:val="3"/>
        </w:numPr>
        <w:spacing w:line="276" w:lineRule="auto"/>
        <w:ind w:left="851"/>
        <w:jc w:val="both"/>
        <w:rPr>
          <w:color w:val="000000"/>
          <w:sz w:val="24"/>
          <w:szCs w:val="24"/>
        </w:rPr>
      </w:pPr>
      <w:r>
        <w:rPr>
          <w:color w:val="000000"/>
          <w:sz w:val="24"/>
          <w:szCs w:val="24"/>
          <w:lang w:val="ru-RU"/>
        </w:rPr>
        <w:t>ф</w:t>
      </w:r>
      <w:proofErr w:type="spellStart"/>
      <w:r w:rsidRPr="00D52E02">
        <w:rPr>
          <w:color w:val="000000"/>
          <w:sz w:val="24"/>
          <w:szCs w:val="24"/>
        </w:rPr>
        <w:t>изическое</w:t>
      </w:r>
      <w:proofErr w:type="spellEnd"/>
      <w:r w:rsidRPr="00D52E02">
        <w:rPr>
          <w:color w:val="000000"/>
          <w:sz w:val="24"/>
          <w:szCs w:val="24"/>
        </w:rPr>
        <w:t xml:space="preserve"> развитие</w:t>
      </w:r>
      <w:r w:rsidRPr="00D52E02">
        <w:rPr>
          <w:color w:val="000000"/>
          <w:sz w:val="24"/>
          <w:szCs w:val="24"/>
          <w:lang w:val="ru-RU"/>
        </w:rPr>
        <w:t>.</w:t>
      </w:r>
    </w:p>
    <w:p w14:paraId="4E4AF614" w14:textId="77777777" w:rsidR="002551CB" w:rsidRPr="00D52E02" w:rsidRDefault="002551CB" w:rsidP="002551CB">
      <w:pPr>
        <w:spacing w:line="276" w:lineRule="auto"/>
        <w:jc w:val="right"/>
        <w:rPr>
          <w:color w:val="000000"/>
        </w:rPr>
      </w:pPr>
    </w:p>
    <w:p w14:paraId="2CCF40B2" w14:textId="77777777" w:rsidR="002551CB" w:rsidRPr="0094369E" w:rsidRDefault="002551CB" w:rsidP="002551CB">
      <w:pPr>
        <w:spacing w:line="276" w:lineRule="auto"/>
        <w:jc w:val="center"/>
        <w:rPr>
          <w:b/>
          <w:color w:val="000000"/>
        </w:rPr>
      </w:pPr>
      <w:r w:rsidRPr="0094369E">
        <w:rPr>
          <w:b/>
          <w:color w:val="000000"/>
        </w:rPr>
        <w:t xml:space="preserve">Требования ФГОС ДО к содержанию Программы в соответствии с образовательными областями </w:t>
      </w:r>
      <w:r w:rsidRPr="0094369E">
        <w:rPr>
          <w:rStyle w:val="a7"/>
          <w:b/>
          <w:color w:val="000000"/>
        </w:rPr>
        <w:footnoteReference w:id="3"/>
      </w:r>
    </w:p>
    <w:p w14:paraId="25F1C7EE" w14:textId="0BCFD919" w:rsidR="002551CB" w:rsidRPr="00D52E02" w:rsidRDefault="002551CB" w:rsidP="002551CB">
      <w:pPr>
        <w:spacing w:line="276" w:lineRule="auto"/>
        <w:ind w:right="135"/>
        <w:jc w:val="right"/>
        <w:rPr>
          <w:color w:val="000000"/>
        </w:rPr>
      </w:pPr>
      <w:r w:rsidRPr="00D52E02">
        <w:rPr>
          <w:color w:val="000000"/>
        </w:rPr>
        <w:t xml:space="preserve">Таблица </w:t>
      </w:r>
      <w:r w:rsidR="00B51D74">
        <w:rPr>
          <w:color w:val="000000"/>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530"/>
      </w:tblGrid>
      <w:tr w:rsidR="002551CB" w:rsidRPr="0094369E" w14:paraId="5DF7D7F9" w14:textId="77777777" w:rsidTr="00E332E7">
        <w:tc>
          <w:tcPr>
            <w:tcW w:w="1809" w:type="dxa"/>
            <w:vAlign w:val="center"/>
          </w:tcPr>
          <w:p w14:paraId="478FB214" w14:textId="77777777" w:rsidR="002551CB" w:rsidRPr="0094369E" w:rsidRDefault="002551CB" w:rsidP="00E332E7">
            <w:pPr>
              <w:jc w:val="center"/>
              <w:rPr>
                <w:color w:val="000000"/>
                <w:sz w:val="20"/>
              </w:rPr>
            </w:pPr>
            <w:r w:rsidRPr="0094369E">
              <w:rPr>
                <w:color w:val="000000"/>
                <w:sz w:val="20"/>
              </w:rPr>
              <w:t>Образовательная область</w:t>
            </w:r>
          </w:p>
        </w:tc>
        <w:tc>
          <w:tcPr>
            <w:tcW w:w="7530" w:type="dxa"/>
            <w:vAlign w:val="center"/>
          </w:tcPr>
          <w:p w14:paraId="6EAF8114" w14:textId="77777777" w:rsidR="002551CB" w:rsidRPr="0094369E" w:rsidRDefault="002551CB" w:rsidP="00E332E7">
            <w:pPr>
              <w:jc w:val="center"/>
              <w:rPr>
                <w:color w:val="000000"/>
                <w:sz w:val="20"/>
              </w:rPr>
            </w:pPr>
            <w:r w:rsidRPr="0094369E">
              <w:rPr>
                <w:color w:val="000000"/>
                <w:sz w:val="20"/>
              </w:rPr>
              <w:t xml:space="preserve">Содержание </w:t>
            </w:r>
          </w:p>
        </w:tc>
      </w:tr>
      <w:tr w:rsidR="002551CB" w:rsidRPr="0094369E" w14:paraId="11FD6ABC" w14:textId="77777777" w:rsidTr="00E332E7">
        <w:tc>
          <w:tcPr>
            <w:tcW w:w="1809" w:type="dxa"/>
          </w:tcPr>
          <w:p w14:paraId="0825411B" w14:textId="77777777" w:rsidR="002551CB" w:rsidRPr="0094369E" w:rsidRDefault="002551CB" w:rsidP="00E332E7">
            <w:pPr>
              <w:jc w:val="both"/>
              <w:rPr>
                <w:color w:val="000000"/>
                <w:sz w:val="20"/>
              </w:rPr>
            </w:pPr>
            <w:r w:rsidRPr="0094369E">
              <w:rPr>
                <w:color w:val="000000"/>
                <w:sz w:val="20"/>
              </w:rPr>
              <w:t>Социально-коммуникативное развитие</w:t>
            </w:r>
          </w:p>
          <w:p w14:paraId="183F4D87" w14:textId="77777777" w:rsidR="002551CB" w:rsidRPr="0094369E" w:rsidRDefault="002551CB" w:rsidP="00E332E7">
            <w:pPr>
              <w:jc w:val="both"/>
              <w:rPr>
                <w:color w:val="000000"/>
                <w:sz w:val="20"/>
              </w:rPr>
            </w:pPr>
          </w:p>
        </w:tc>
        <w:tc>
          <w:tcPr>
            <w:tcW w:w="7530" w:type="dxa"/>
          </w:tcPr>
          <w:p w14:paraId="4F8DE7AB" w14:textId="77777777" w:rsidR="002551CB" w:rsidRPr="0094369E" w:rsidRDefault="002551CB" w:rsidP="00E332E7">
            <w:pPr>
              <w:jc w:val="both"/>
              <w:rPr>
                <w:color w:val="000000"/>
                <w:sz w:val="20"/>
              </w:rPr>
            </w:pPr>
            <w:r w:rsidRPr="0094369E">
              <w:rPr>
                <w:color w:val="000000"/>
                <w:sz w:val="20"/>
              </w:rPr>
              <w:t xml:space="preserve">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w:t>
            </w:r>
            <w:r>
              <w:rPr>
                <w:color w:val="000000"/>
                <w:sz w:val="20"/>
              </w:rPr>
              <w:t>п</w:t>
            </w:r>
            <w:r w:rsidRPr="0094369E">
              <w:rPr>
                <w:color w:val="000000"/>
                <w:sz w:val="20"/>
              </w:rPr>
              <w:t>озитивных установок к различным видам труда и творчества; формирование основ безопасного поведения в быту, социуме, природе.</w:t>
            </w:r>
          </w:p>
        </w:tc>
      </w:tr>
      <w:tr w:rsidR="002551CB" w:rsidRPr="0094369E" w14:paraId="63B68404" w14:textId="77777777" w:rsidTr="00E332E7">
        <w:tc>
          <w:tcPr>
            <w:tcW w:w="1809" w:type="dxa"/>
          </w:tcPr>
          <w:p w14:paraId="41F45915" w14:textId="77777777" w:rsidR="002551CB" w:rsidRPr="0094369E" w:rsidRDefault="002551CB" w:rsidP="00E332E7">
            <w:pPr>
              <w:jc w:val="both"/>
              <w:rPr>
                <w:color w:val="000000"/>
                <w:sz w:val="20"/>
              </w:rPr>
            </w:pPr>
            <w:r w:rsidRPr="0094369E">
              <w:rPr>
                <w:color w:val="000000"/>
                <w:sz w:val="20"/>
              </w:rPr>
              <w:t xml:space="preserve">Познавательное развитие </w:t>
            </w:r>
          </w:p>
        </w:tc>
        <w:tc>
          <w:tcPr>
            <w:tcW w:w="7530" w:type="dxa"/>
          </w:tcPr>
          <w:p w14:paraId="560A499A" w14:textId="77777777" w:rsidR="002551CB" w:rsidRPr="0094369E" w:rsidRDefault="002551CB" w:rsidP="00E332E7">
            <w:pPr>
              <w:jc w:val="both"/>
              <w:rPr>
                <w:color w:val="000000"/>
                <w:sz w:val="20"/>
              </w:rPr>
            </w:pPr>
            <w:r w:rsidRPr="0094369E">
              <w:rPr>
                <w:color w:val="000000"/>
                <w:sz w:val="20"/>
              </w:rPr>
              <w:t>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w:t>
            </w:r>
            <w:r>
              <w:rPr>
                <w:color w:val="000000"/>
                <w:sz w:val="20"/>
              </w:rPr>
              <w:t xml:space="preserve"> </w:t>
            </w:r>
            <w:r w:rsidRPr="0094369E">
              <w:rPr>
                <w:color w:val="000000"/>
                <w:sz w:val="20"/>
              </w:rPr>
              <w:t>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tc>
      </w:tr>
      <w:tr w:rsidR="002551CB" w:rsidRPr="0094369E" w14:paraId="50A5903D" w14:textId="77777777" w:rsidTr="00E332E7">
        <w:tc>
          <w:tcPr>
            <w:tcW w:w="1809" w:type="dxa"/>
          </w:tcPr>
          <w:p w14:paraId="6BF37CF2" w14:textId="77777777" w:rsidR="002551CB" w:rsidRPr="0094369E" w:rsidRDefault="002551CB" w:rsidP="00E332E7">
            <w:pPr>
              <w:jc w:val="both"/>
              <w:rPr>
                <w:color w:val="000000"/>
                <w:sz w:val="20"/>
              </w:rPr>
            </w:pPr>
            <w:r w:rsidRPr="0094369E">
              <w:rPr>
                <w:color w:val="000000"/>
                <w:sz w:val="20"/>
              </w:rPr>
              <w:t xml:space="preserve">Речевое развитие </w:t>
            </w:r>
          </w:p>
        </w:tc>
        <w:tc>
          <w:tcPr>
            <w:tcW w:w="7530" w:type="dxa"/>
          </w:tcPr>
          <w:p w14:paraId="770D348A" w14:textId="77777777" w:rsidR="002551CB" w:rsidRPr="0094369E" w:rsidRDefault="002551CB" w:rsidP="00E332E7">
            <w:pPr>
              <w:jc w:val="both"/>
              <w:rPr>
                <w:color w:val="000000"/>
                <w:sz w:val="20"/>
              </w:rPr>
            </w:pPr>
            <w:r w:rsidRPr="0094369E">
              <w:rPr>
                <w:color w:val="000000"/>
                <w:sz w:val="20"/>
              </w:rPr>
              <w:t>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знакомство с книжной культурой.</w:t>
            </w:r>
          </w:p>
        </w:tc>
      </w:tr>
      <w:tr w:rsidR="002551CB" w:rsidRPr="0094369E" w14:paraId="7A8BEBA4" w14:textId="77777777" w:rsidTr="00E332E7">
        <w:tc>
          <w:tcPr>
            <w:tcW w:w="1809" w:type="dxa"/>
          </w:tcPr>
          <w:p w14:paraId="7A9B429B" w14:textId="77777777" w:rsidR="002551CB" w:rsidRPr="0094369E" w:rsidRDefault="002551CB" w:rsidP="00E332E7">
            <w:pPr>
              <w:jc w:val="both"/>
              <w:rPr>
                <w:color w:val="000000"/>
                <w:sz w:val="20"/>
              </w:rPr>
            </w:pPr>
            <w:r w:rsidRPr="0094369E">
              <w:rPr>
                <w:color w:val="000000"/>
                <w:sz w:val="20"/>
              </w:rPr>
              <w:t xml:space="preserve">Художественно-эстетическое развитие </w:t>
            </w:r>
          </w:p>
        </w:tc>
        <w:tc>
          <w:tcPr>
            <w:tcW w:w="7530" w:type="dxa"/>
          </w:tcPr>
          <w:p w14:paraId="31573B55" w14:textId="77777777" w:rsidR="002551CB" w:rsidRPr="0094369E" w:rsidRDefault="002551CB" w:rsidP="00E332E7">
            <w:pPr>
              <w:jc w:val="both"/>
              <w:rPr>
                <w:color w:val="000000"/>
                <w:sz w:val="20"/>
              </w:rPr>
            </w:pPr>
            <w:r w:rsidRPr="0094369E">
              <w:rPr>
                <w:color w:val="000000"/>
                <w:sz w:val="20"/>
              </w:rPr>
              <w:t>Развитие предпосылок ценностно-смыслового восприятия и понимания произведений искусства (словесного, музыка</w:t>
            </w:r>
            <w:r>
              <w:rPr>
                <w:color w:val="000000"/>
                <w:sz w:val="20"/>
              </w:rPr>
              <w:t xml:space="preserve">льного, изобразительного), мира </w:t>
            </w:r>
            <w:r w:rsidRPr="0094369E">
              <w:rPr>
                <w:color w:val="000000"/>
                <w:sz w:val="20"/>
              </w:rPr>
              <w:t>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w:t>
            </w:r>
          </w:p>
        </w:tc>
      </w:tr>
      <w:tr w:rsidR="002551CB" w:rsidRPr="0094369E" w14:paraId="7A51D15F" w14:textId="77777777" w:rsidTr="00E332E7">
        <w:tc>
          <w:tcPr>
            <w:tcW w:w="1809" w:type="dxa"/>
          </w:tcPr>
          <w:p w14:paraId="64DBE285" w14:textId="77777777" w:rsidR="002551CB" w:rsidRPr="0094369E" w:rsidRDefault="002551CB" w:rsidP="00E332E7">
            <w:pPr>
              <w:jc w:val="both"/>
              <w:rPr>
                <w:color w:val="000000"/>
                <w:sz w:val="20"/>
              </w:rPr>
            </w:pPr>
            <w:r w:rsidRPr="0094369E">
              <w:rPr>
                <w:color w:val="000000"/>
                <w:sz w:val="20"/>
              </w:rPr>
              <w:t xml:space="preserve">Физическое развитие </w:t>
            </w:r>
          </w:p>
        </w:tc>
        <w:tc>
          <w:tcPr>
            <w:tcW w:w="7530" w:type="dxa"/>
          </w:tcPr>
          <w:p w14:paraId="628DF08A" w14:textId="77777777" w:rsidR="002551CB" w:rsidRPr="0094369E" w:rsidRDefault="002551CB" w:rsidP="00E332E7">
            <w:pPr>
              <w:jc w:val="both"/>
              <w:rPr>
                <w:color w:val="000000"/>
                <w:sz w:val="20"/>
              </w:rPr>
            </w:pPr>
            <w:r w:rsidRPr="0094369E">
              <w:rPr>
                <w:color w:val="000000"/>
                <w:sz w:val="20"/>
              </w:rPr>
              <w:t>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tc>
      </w:tr>
    </w:tbl>
    <w:p w14:paraId="2FDA114A" w14:textId="77777777" w:rsidR="002551CB" w:rsidRDefault="002551CB" w:rsidP="002551CB">
      <w:pPr>
        <w:spacing w:line="276" w:lineRule="auto"/>
        <w:rPr>
          <w:color w:val="000000"/>
        </w:rPr>
      </w:pPr>
    </w:p>
    <w:p w14:paraId="5BD60D63" w14:textId="77777777" w:rsidR="002551CB" w:rsidRPr="00D52E02" w:rsidRDefault="002551CB" w:rsidP="002551CB">
      <w:pPr>
        <w:spacing w:line="276" w:lineRule="auto"/>
        <w:rPr>
          <w:color w:val="000000"/>
        </w:rPr>
      </w:pPr>
      <w:r w:rsidRPr="00D52E02">
        <w:rPr>
          <w:color w:val="000000"/>
        </w:rPr>
        <w:t xml:space="preserve">В соответствии с направлениями Программы воспитания, определенными на основе базовых ценностей воспитания, каждое из направлений раскрывается в комплексе задач, форм и видов деятельности. </w:t>
      </w:r>
    </w:p>
    <w:p w14:paraId="3DCC7013" w14:textId="77777777" w:rsidR="002551CB" w:rsidRDefault="002551CB" w:rsidP="002551CB">
      <w:pPr>
        <w:spacing w:line="276" w:lineRule="auto"/>
        <w:jc w:val="center"/>
        <w:rPr>
          <w:b/>
          <w:bCs/>
          <w:color w:val="000000"/>
        </w:rPr>
      </w:pPr>
    </w:p>
    <w:p w14:paraId="66F44BF6" w14:textId="77777777" w:rsidR="002551CB" w:rsidRPr="00D52E02" w:rsidRDefault="002551CB" w:rsidP="002551CB">
      <w:pPr>
        <w:spacing w:line="276" w:lineRule="auto"/>
        <w:jc w:val="center"/>
        <w:rPr>
          <w:b/>
          <w:bCs/>
          <w:color w:val="000000"/>
        </w:rPr>
      </w:pPr>
      <w:r w:rsidRPr="00D52E02">
        <w:rPr>
          <w:b/>
          <w:bCs/>
          <w:color w:val="000000"/>
        </w:rPr>
        <w:t>Содержание направлений Примерной программы воспитания ОО, осуществляющей образовательный процесс на уровне дошкольного образования</w:t>
      </w:r>
    </w:p>
    <w:p w14:paraId="45130C03" w14:textId="009C3411" w:rsidR="002551CB" w:rsidRPr="00D52E02" w:rsidRDefault="002551CB" w:rsidP="002551CB">
      <w:pPr>
        <w:spacing w:line="276" w:lineRule="auto"/>
        <w:jc w:val="right"/>
        <w:rPr>
          <w:color w:val="000000"/>
        </w:rPr>
      </w:pPr>
      <w:r w:rsidRPr="00D52E02">
        <w:rPr>
          <w:color w:val="000000"/>
        </w:rPr>
        <w:t xml:space="preserve">Таблица </w:t>
      </w:r>
      <w:r w:rsidR="00B51D74">
        <w:rPr>
          <w:color w:val="000000"/>
        </w:rPr>
        <w:t>4</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13"/>
      </w:tblGrid>
      <w:tr w:rsidR="002551CB" w:rsidRPr="0094369E" w14:paraId="29539DA4" w14:textId="77777777" w:rsidTr="00E332E7">
        <w:tc>
          <w:tcPr>
            <w:tcW w:w="1809" w:type="dxa"/>
            <w:shd w:val="clear" w:color="auto" w:fill="auto"/>
          </w:tcPr>
          <w:p w14:paraId="06C09B4C" w14:textId="77777777" w:rsidR="002551CB" w:rsidRPr="0094369E" w:rsidRDefault="002551CB" w:rsidP="00E332E7">
            <w:pPr>
              <w:spacing w:line="276" w:lineRule="auto"/>
              <w:jc w:val="center"/>
              <w:rPr>
                <w:color w:val="000000"/>
                <w:w w:val="0"/>
                <w:sz w:val="20"/>
                <w:szCs w:val="20"/>
              </w:rPr>
            </w:pPr>
            <w:bookmarkStart w:id="41" w:name="_Hlk72068063"/>
            <w:r w:rsidRPr="0094369E">
              <w:rPr>
                <w:b/>
                <w:bCs/>
                <w:color w:val="000000"/>
                <w:sz w:val="20"/>
                <w:szCs w:val="20"/>
              </w:rPr>
              <w:t xml:space="preserve">Направления воспитания </w:t>
            </w:r>
          </w:p>
        </w:tc>
        <w:tc>
          <w:tcPr>
            <w:tcW w:w="7513" w:type="dxa"/>
          </w:tcPr>
          <w:p w14:paraId="26125BAC" w14:textId="77777777" w:rsidR="002551CB" w:rsidRPr="0094369E" w:rsidRDefault="002551CB" w:rsidP="00E332E7">
            <w:pPr>
              <w:tabs>
                <w:tab w:val="left" w:pos="851"/>
              </w:tabs>
              <w:spacing w:line="276" w:lineRule="auto"/>
              <w:jc w:val="center"/>
              <w:rPr>
                <w:b/>
                <w:color w:val="000000"/>
                <w:w w:val="0"/>
                <w:sz w:val="20"/>
                <w:szCs w:val="20"/>
              </w:rPr>
            </w:pPr>
            <w:r w:rsidRPr="0094369E">
              <w:rPr>
                <w:b/>
                <w:color w:val="000000"/>
                <w:sz w:val="20"/>
                <w:szCs w:val="20"/>
              </w:rPr>
              <w:t xml:space="preserve">Общие задачи воспитания при реализации программ воспитания в ДОО, </w:t>
            </w:r>
            <w:r w:rsidRPr="0094369E">
              <w:rPr>
                <w:b/>
                <w:color w:val="000000"/>
                <w:sz w:val="20"/>
                <w:szCs w:val="20"/>
              </w:rPr>
              <w:br/>
              <w:t>соотнесенных с проектом Портрета выпускника ДОО</w:t>
            </w:r>
          </w:p>
        </w:tc>
      </w:tr>
      <w:tr w:rsidR="002551CB" w:rsidRPr="0094369E" w14:paraId="0B30473F" w14:textId="77777777" w:rsidTr="00E332E7">
        <w:tc>
          <w:tcPr>
            <w:tcW w:w="1809" w:type="dxa"/>
            <w:shd w:val="clear" w:color="auto" w:fill="auto"/>
          </w:tcPr>
          <w:p w14:paraId="07D37359" w14:textId="77777777" w:rsidR="002551CB" w:rsidRPr="0094369E" w:rsidRDefault="002551CB" w:rsidP="00E332E7">
            <w:pPr>
              <w:rPr>
                <w:color w:val="000000"/>
                <w:sz w:val="20"/>
                <w:szCs w:val="20"/>
              </w:rPr>
            </w:pPr>
            <w:r w:rsidRPr="0094369E">
              <w:rPr>
                <w:color w:val="000000"/>
                <w:sz w:val="20"/>
                <w:szCs w:val="20"/>
              </w:rPr>
              <w:t>Развитие основ нравственной культуры</w:t>
            </w:r>
          </w:p>
          <w:p w14:paraId="55FCDDD8" w14:textId="77777777" w:rsidR="002551CB" w:rsidRPr="0094369E" w:rsidRDefault="002551CB" w:rsidP="00E332E7">
            <w:pPr>
              <w:rPr>
                <w:color w:val="000000"/>
                <w:sz w:val="20"/>
                <w:szCs w:val="20"/>
              </w:rPr>
            </w:pPr>
          </w:p>
        </w:tc>
        <w:tc>
          <w:tcPr>
            <w:tcW w:w="7513" w:type="dxa"/>
          </w:tcPr>
          <w:p w14:paraId="60D7905E" w14:textId="77777777" w:rsidR="002551CB" w:rsidRPr="0094369E" w:rsidRDefault="002551CB" w:rsidP="00E332E7">
            <w:pPr>
              <w:tabs>
                <w:tab w:val="left" w:pos="369"/>
              </w:tabs>
              <w:rPr>
                <w:bCs/>
                <w:iCs/>
                <w:color w:val="000000"/>
                <w:sz w:val="20"/>
              </w:rPr>
            </w:pPr>
            <w:r w:rsidRPr="0094369E">
              <w:rPr>
                <w:bCs/>
                <w:iCs/>
                <w:color w:val="000000"/>
                <w:sz w:val="20"/>
              </w:rPr>
              <w:t>Развивать у ребенка:</w:t>
            </w:r>
          </w:p>
          <w:p w14:paraId="48CA4B60"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 xml:space="preserve">Нравственные чувства: милосердия, сострадания, сопереживания, доброе, гуманное отношение к окружающему миру, дружелюбия, взаимопомощи, ответственности </w:t>
            </w:r>
            <w:r w:rsidRPr="0094369E">
              <w:rPr>
                <w:color w:val="000000"/>
                <w:sz w:val="20"/>
                <w:szCs w:val="20"/>
              </w:rPr>
              <w:br/>
              <w:t>и заботы.</w:t>
            </w:r>
          </w:p>
          <w:p w14:paraId="13BA8AED"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lastRenderedPageBreak/>
              <w:t>Представления о добре и зле, правде и лжи, трудолюбии и лени, честности, милосердия, прощении.</w:t>
            </w:r>
          </w:p>
          <w:p w14:paraId="767072E5"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Основные понятия нравственного самосознания – совесть, добросовестность, справедливость, верность, долг, честь, благожелательность.</w:t>
            </w:r>
          </w:p>
          <w:p w14:paraId="52F4C25C"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Нравственные качества: заботливое отношение к младшим и старшим.</w:t>
            </w:r>
          </w:p>
          <w:p w14:paraId="12D13757"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Умения строить отношения в группе на основе взаимоуважения и взаимопомощи, находить выход из конфликтных ситуаций, не обижать других, прощать обиды, заступаться за слабых, проявлять солидарность и толерантность к другим людям, преодолевать агрессию и гнев, сохранять душевно спокойствие.</w:t>
            </w:r>
          </w:p>
          <w:p w14:paraId="7F44B801"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Формы нравственного поведения, опираясь на примеры нравственного поведения исторических личностей, литературных героев, в повседневной жизни.</w:t>
            </w:r>
          </w:p>
          <w:p w14:paraId="0A53EF6F"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Умения оценивать свои поступки в соответствии с этическими нормами, различать хорошие и плохие поступки.</w:t>
            </w:r>
          </w:p>
          <w:p w14:paraId="51152C8C"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Умения признаться в плохом поступке и проанализировать его.</w:t>
            </w:r>
          </w:p>
          <w:p w14:paraId="345ACBAE"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Способность брать ответственность за свое поведение, контролировать свое поведение по отношению к другим людям.</w:t>
            </w:r>
          </w:p>
          <w:p w14:paraId="1A449D5E"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Способность выражать свои мысли и взгляды, а также возможность влиять на ситуацию.</w:t>
            </w:r>
          </w:p>
          <w:p w14:paraId="5555D9BE"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Способность участвовать в различных вида совместной деятельности и принятии решений.</w:t>
            </w:r>
          </w:p>
          <w:p w14:paraId="598F2982"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Представления о правилах поведения, о влиянии нравственности на здоровье человека и окружающих людей.</w:t>
            </w:r>
          </w:p>
          <w:p w14:paraId="6438581C"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Первоначальные представления о базовых национальных российских ценностях, о правилах этики.</w:t>
            </w:r>
          </w:p>
          <w:p w14:paraId="60991BFC"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14:paraId="6CD38F60"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Представление о возможном негативном влиянии на морально-психологическое состояние человека некоторых компьютерных игр, кино и телевизионных передач.</w:t>
            </w:r>
          </w:p>
        </w:tc>
      </w:tr>
      <w:tr w:rsidR="002551CB" w:rsidRPr="0094369E" w14:paraId="481D6C3D" w14:textId="77777777" w:rsidTr="00E332E7">
        <w:tc>
          <w:tcPr>
            <w:tcW w:w="1809" w:type="dxa"/>
            <w:shd w:val="clear" w:color="auto" w:fill="auto"/>
          </w:tcPr>
          <w:p w14:paraId="5629E89E" w14:textId="77777777" w:rsidR="002551CB" w:rsidRPr="0094369E" w:rsidRDefault="002551CB" w:rsidP="00E332E7">
            <w:pPr>
              <w:rPr>
                <w:color w:val="000000"/>
                <w:sz w:val="20"/>
                <w:szCs w:val="20"/>
              </w:rPr>
            </w:pPr>
            <w:r w:rsidRPr="0094369E">
              <w:rPr>
                <w:color w:val="000000"/>
                <w:sz w:val="20"/>
                <w:szCs w:val="20"/>
              </w:rPr>
              <w:lastRenderedPageBreak/>
              <w:t>Формирование семейных ценностей</w:t>
            </w:r>
          </w:p>
        </w:tc>
        <w:tc>
          <w:tcPr>
            <w:tcW w:w="7513" w:type="dxa"/>
          </w:tcPr>
          <w:p w14:paraId="20CDE019" w14:textId="77777777" w:rsidR="002551CB" w:rsidRPr="0094369E" w:rsidRDefault="002551CB" w:rsidP="00E332E7">
            <w:pPr>
              <w:tabs>
                <w:tab w:val="left" w:pos="369"/>
              </w:tabs>
              <w:rPr>
                <w:bCs/>
                <w:iCs/>
                <w:color w:val="000000"/>
                <w:sz w:val="20"/>
              </w:rPr>
            </w:pPr>
            <w:r w:rsidRPr="0094369E">
              <w:rPr>
                <w:bCs/>
                <w:iCs/>
                <w:color w:val="000000"/>
                <w:sz w:val="20"/>
              </w:rPr>
              <w:t>Развивать у ребенка:</w:t>
            </w:r>
          </w:p>
          <w:p w14:paraId="151AEBBD"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Представление о семье, роде, семейных обязанностях, семейных традициях.</w:t>
            </w:r>
          </w:p>
          <w:p w14:paraId="44D25E2B"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Уважение к свой семье, фамилии, роду.</w:t>
            </w:r>
          </w:p>
          <w:p w14:paraId="55736D6A"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Представление о материнстве, отцовстве, о ролевых позициях в семье.</w:t>
            </w:r>
          </w:p>
          <w:p w14:paraId="48395486"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 xml:space="preserve">Чувства уважения к собственной семье, к семейным традициям, праздникам, </w:t>
            </w:r>
            <w:r w:rsidRPr="0094369E">
              <w:rPr>
                <w:color w:val="000000"/>
                <w:sz w:val="20"/>
                <w:szCs w:val="20"/>
              </w:rPr>
              <w:br/>
              <w:t>к семейным обязанностям.</w:t>
            </w:r>
          </w:p>
          <w:p w14:paraId="5A6C6A6D"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Чувства осознания семейных ценностей, ценностей связей между поколениями.</w:t>
            </w:r>
          </w:p>
          <w:p w14:paraId="0C3BB7F5"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Терпимое отношение к людям, участвующим в воспитании ребенка.</w:t>
            </w:r>
          </w:p>
          <w:p w14:paraId="6A0CFC1B"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Умения достигать баланс между стремлениями к личной свободе и уважением близких людей, воспитывать в себе сильные стороны характера, осознавать свои ценности, устанавливать приоритеты.</w:t>
            </w:r>
          </w:p>
          <w:p w14:paraId="0F308A4D"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Навыки конструктивного общения и ролевого поведения.</w:t>
            </w:r>
          </w:p>
          <w:p w14:paraId="5436746D" w14:textId="77777777" w:rsidR="002551CB" w:rsidRPr="0094369E" w:rsidRDefault="002551CB" w:rsidP="008D5763">
            <w:pPr>
              <w:pStyle w:val="11"/>
              <w:numPr>
                <w:ilvl w:val="0"/>
                <w:numId w:val="41"/>
              </w:numPr>
              <w:tabs>
                <w:tab w:val="left" w:pos="369"/>
              </w:tabs>
              <w:spacing w:before="0" w:beforeAutospacing="0" w:after="0" w:afterAutospacing="0"/>
              <w:ind w:left="369"/>
              <w:rPr>
                <w:bCs/>
                <w:iCs/>
                <w:color w:val="000000"/>
                <w:sz w:val="20"/>
                <w:szCs w:val="20"/>
              </w:rPr>
            </w:pPr>
            <w:r w:rsidRPr="0094369E">
              <w:rPr>
                <w:rFonts w:eastAsia="ZapfDingbats"/>
                <w:color w:val="000000"/>
                <w:sz w:val="20"/>
                <w:szCs w:val="20"/>
              </w:rPr>
              <w:t>Интерес к биографии и истории семьи других детей.</w:t>
            </w:r>
          </w:p>
        </w:tc>
      </w:tr>
      <w:tr w:rsidR="002551CB" w:rsidRPr="0094369E" w14:paraId="0A12F86B" w14:textId="77777777" w:rsidTr="00E332E7">
        <w:tc>
          <w:tcPr>
            <w:tcW w:w="1809" w:type="dxa"/>
            <w:shd w:val="clear" w:color="auto" w:fill="auto"/>
          </w:tcPr>
          <w:p w14:paraId="2BCE368E" w14:textId="77777777" w:rsidR="002551CB" w:rsidRPr="0094369E" w:rsidRDefault="002551CB" w:rsidP="00E332E7">
            <w:pPr>
              <w:rPr>
                <w:color w:val="000000"/>
                <w:sz w:val="20"/>
                <w:szCs w:val="20"/>
              </w:rPr>
            </w:pPr>
            <w:r w:rsidRPr="0094369E">
              <w:rPr>
                <w:color w:val="000000"/>
                <w:sz w:val="20"/>
                <w:szCs w:val="20"/>
              </w:rPr>
              <w:t>Формирование основ гражданской идентичности</w:t>
            </w:r>
          </w:p>
        </w:tc>
        <w:tc>
          <w:tcPr>
            <w:tcW w:w="7513" w:type="dxa"/>
          </w:tcPr>
          <w:p w14:paraId="210FA99F" w14:textId="77777777" w:rsidR="002551CB" w:rsidRPr="0094369E" w:rsidRDefault="002551CB" w:rsidP="00E332E7">
            <w:pPr>
              <w:tabs>
                <w:tab w:val="left" w:pos="369"/>
              </w:tabs>
              <w:rPr>
                <w:bCs/>
                <w:iCs/>
                <w:color w:val="000000"/>
                <w:sz w:val="20"/>
              </w:rPr>
            </w:pPr>
            <w:r>
              <w:rPr>
                <w:bCs/>
                <w:iCs/>
                <w:color w:val="000000"/>
                <w:sz w:val="20"/>
              </w:rPr>
              <w:t>Р</w:t>
            </w:r>
            <w:r w:rsidRPr="0094369E">
              <w:rPr>
                <w:bCs/>
                <w:iCs/>
                <w:color w:val="000000"/>
                <w:sz w:val="20"/>
              </w:rPr>
              <w:t>азвивать у ребенка:</w:t>
            </w:r>
          </w:p>
          <w:p w14:paraId="70EB0FE7" w14:textId="77777777" w:rsidR="002551CB" w:rsidRPr="0094369E" w:rsidRDefault="002551CB" w:rsidP="008D5763">
            <w:pPr>
              <w:pStyle w:val="a4"/>
              <w:numPr>
                <w:ilvl w:val="0"/>
                <w:numId w:val="41"/>
              </w:numPr>
              <w:tabs>
                <w:tab w:val="left" w:pos="369"/>
              </w:tabs>
              <w:ind w:left="369"/>
              <w:rPr>
                <w:color w:val="000000"/>
              </w:rPr>
            </w:pPr>
            <w:r w:rsidRPr="0094369E">
              <w:rPr>
                <w:color w:val="000000"/>
              </w:rPr>
              <w:t xml:space="preserve">Представления о символах государства – Флаге, Гербе Российской Федерации, </w:t>
            </w:r>
            <w:r w:rsidRPr="0094369E">
              <w:rPr>
                <w:color w:val="000000"/>
              </w:rPr>
              <w:br/>
              <w:t>о флаге и гербе субъекта Российской Федерации, в котором находится образовательная организация;</w:t>
            </w:r>
          </w:p>
          <w:p w14:paraId="04CDF447"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Элементарные представления о правах и обязанностях гражданина России.</w:t>
            </w:r>
          </w:p>
          <w:p w14:paraId="6C20F5DF" w14:textId="77777777" w:rsidR="002551CB" w:rsidRPr="0094369E" w:rsidRDefault="002551CB" w:rsidP="008D5763">
            <w:pPr>
              <w:pStyle w:val="a4"/>
              <w:numPr>
                <w:ilvl w:val="0"/>
                <w:numId w:val="41"/>
              </w:numPr>
              <w:tabs>
                <w:tab w:val="left" w:pos="369"/>
              </w:tabs>
              <w:ind w:left="369"/>
              <w:rPr>
                <w:color w:val="000000"/>
              </w:rPr>
            </w:pPr>
            <w:r w:rsidRPr="0094369E">
              <w:rPr>
                <w:color w:val="000000"/>
              </w:rPr>
              <w:t xml:space="preserve">Высшие нравственные чувства: патриотизм, гражданственность, уважение </w:t>
            </w:r>
            <w:r w:rsidRPr="0094369E">
              <w:rPr>
                <w:color w:val="000000"/>
              </w:rPr>
              <w:br/>
              <w:t>к правам и обязанностям человека.</w:t>
            </w:r>
          </w:p>
          <w:p w14:paraId="4785610D" w14:textId="77777777" w:rsidR="002551CB" w:rsidRPr="0094369E" w:rsidRDefault="002551CB" w:rsidP="008D5763">
            <w:pPr>
              <w:pStyle w:val="a4"/>
              <w:numPr>
                <w:ilvl w:val="0"/>
                <w:numId w:val="41"/>
              </w:numPr>
              <w:tabs>
                <w:tab w:val="left" w:pos="369"/>
              </w:tabs>
              <w:ind w:left="369"/>
              <w:rPr>
                <w:color w:val="000000"/>
              </w:rPr>
            </w:pPr>
            <w:r w:rsidRPr="0094369E">
              <w:rPr>
                <w:color w:val="000000"/>
              </w:rPr>
              <w:t xml:space="preserve">Интерес к общественным явлениям, понимание активной роли человека </w:t>
            </w:r>
            <w:r w:rsidRPr="0094369E">
              <w:rPr>
                <w:color w:val="000000"/>
              </w:rPr>
              <w:br/>
              <w:t>в обществе.</w:t>
            </w:r>
          </w:p>
          <w:p w14:paraId="62E8FF12"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Уважительное отношение к русскому языку как государственному, а также языку межнационального общения.</w:t>
            </w:r>
          </w:p>
          <w:p w14:paraId="1F8E3D18"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Стремление и желание участвовать в делах группы.</w:t>
            </w:r>
          </w:p>
          <w:p w14:paraId="2ECA763F"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Уважение к защитникам Родины.</w:t>
            </w:r>
          </w:p>
          <w:p w14:paraId="28270F07"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Представления о героях России и важнейших событиях истории России и ее народов.</w:t>
            </w:r>
          </w:p>
          <w:p w14:paraId="7D784599" w14:textId="77777777" w:rsidR="002551CB" w:rsidRPr="0094369E" w:rsidRDefault="002551CB" w:rsidP="008D5763">
            <w:pPr>
              <w:pStyle w:val="a4"/>
              <w:numPr>
                <w:ilvl w:val="0"/>
                <w:numId w:val="41"/>
              </w:numPr>
              <w:tabs>
                <w:tab w:val="left" w:pos="369"/>
              </w:tabs>
              <w:ind w:left="369"/>
              <w:rPr>
                <w:color w:val="000000"/>
              </w:rPr>
            </w:pPr>
            <w:r w:rsidRPr="0094369E">
              <w:rPr>
                <w:color w:val="000000"/>
              </w:rPr>
              <w:lastRenderedPageBreak/>
              <w:t>Интерес к государственным праздникам и важнейшим событиям в жизни России, субъекта Российской Федерации, края, в котором находится образовательная организация</w:t>
            </w:r>
            <w:r>
              <w:rPr>
                <w:color w:val="000000"/>
                <w:lang w:val="ru-RU"/>
              </w:rPr>
              <w:t>.</w:t>
            </w:r>
          </w:p>
        </w:tc>
      </w:tr>
      <w:tr w:rsidR="002551CB" w:rsidRPr="0094369E" w14:paraId="63CD7398" w14:textId="77777777" w:rsidTr="00E332E7">
        <w:tc>
          <w:tcPr>
            <w:tcW w:w="1809" w:type="dxa"/>
            <w:shd w:val="clear" w:color="auto" w:fill="auto"/>
          </w:tcPr>
          <w:p w14:paraId="14D0E1D6" w14:textId="77777777" w:rsidR="002551CB" w:rsidRPr="0094369E" w:rsidRDefault="002551CB" w:rsidP="00E332E7">
            <w:pPr>
              <w:rPr>
                <w:color w:val="000000"/>
                <w:sz w:val="20"/>
                <w:szCs w:val="20"/>
              </w:rPr>
            </w:pPr>
            <w:r w:rsidRPr="0094369E">
              <w:rPr>
                <w:color w:val="000000"/>
                <w:sz w:val="20"/>
                <w:szCs w:val="20"/>
              </w:rPr>
              <w:lastRenderedPageBreak/>
              <w:t>Формирование основ межэтнического взаимодействия</w:t>
            </w:r>
          </w:p>
          <w:p w14:paraId="2C7494BA" w14:textId="77777777" w:rsidR="002551CB" w:rsidRPr="0094369E" w:rsidRDefault="002551CB" w:rsidP="00E332E7">
            <w:pPr>
              <w:pStyle w:val="11"/>
              <w:spacing w:before="0" w:beforeAutospacing="0" w:after="0" w:afterAutospacing="0"/>
              <w:rPr>
                <w:color w:val="000000"/>
                <w:sz w:val="20"/>
                <w:szCs w:val="20"/>
              </w:rPr>
            </w:pPr>
            <w:r w:rsidRPr="0094369E">
              <w:rPr>
                <w:color w:val="000000"/>
                <w:sz w:val="20"/>
                <w:szCs w:val="20"/>
              </w:rPr>
              <w:t>(Воспитание уважения к людям других национальностей)</w:t>
            </w:r>
          </w:p>
        </w:tc>
        <w:tc>
          <w:tcPr>
            <w:tcW w:w="7513" w:type="dxa"/>
          </w:tcPr>
          <w:p w14:paraId="0F7A7013" w14:textId="77777777" w:rsidR="002551CB" w:rsidRPr="0094369E" w:rsidRDefault="002551CB" w:rsidP="00E332E7">
            <w:pPr>
              <w:tabs>
                <w:tab w:val="left" w:pos="369"/>
              </w:tabs>
              <w:rPr>
                <w:bCs/>
                <w:iCs/>
                <w:color w:val="000000"/>
                <w:sz w:val="20"/>
              </w:rPr>
            </w:pPr>
            <w:r w:rsidRPr="0094369E">
              <w:rPr>
                <w:bCs/>
                <w:iCs/>
                <w:color w:val="000000"/>
                <w:sz w:val="20"/>
              </w:rPr>
              <w:t>Развивать у ребенка:</w:t>
            </w:r>
          </w:p>
          <w:p w14:paraId="672A4DD6" w14:textId="77777777" w:rsidR="002551CB" w:rsidRPr="0094369E" w:rsidRDefault="002551CB" w:rsidP="008D5763">
            <w:pPr>
              <w:pStyle w:val="a4"/>
              <w:numPr>
                <w:ilvl w:val="0"/>
                <w:numId w:val="41"/>
              </w:numPr>
              <w:tabs>
                <w:tab w:val="left" w:pos="369"/>
              </w:tabs>
              <w:autoSpaceDE w:val="0"/>
              <w:autoSpaceDN w:val="0"/>
              <w:adjustRightInd w:val="0"/>
              <w:ind w:left="369"/>
              <w:rPr>
                <w:rFonts w:eastAsia="ZapfDingbats"/>
                <w:color w:val="000000"/>
              </w:rPr>
            </w:pPr>
            <w:r w:rsidRPr="0094369E">
              <w:rPr>
                <w:rFonts w:eastAsia="ZapfDingbats"/>
                <w:color w:val="000000"/>
              </w:rPr>
              <w:t>Умение воспринимать собственные взгляды как одну из многих различных точек зрения.</w:t>
            </w:r>
          </w:p>
          <w:p w14:paraId="5CF8E8C7"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Представления о народах России, об их общей исторической судьбе.</w:t>
            </w:r>
          </w:p>
          <w:p w14:paraId="5406F28F" w14:textId="77777777" w:rsidR="002551CB" w:rsidRPr="0094369E" w:rsidRDefault="002551CB" w:rsidP="008D5763">
            <w:pPr>
              <w:pStyle w:val="a4"/>
              <w:numPr>
                <w:ilvl w:val="0"/>
                <w:numId w:val="41"/>
              </w:numPr>
              <w:tabs>
                <w:tab w:val="left" w:pos="369"/>
              </w:tabs>
              <w:autoSpaceDE w:val="0"/>
              <w:autoSpaceDN w:val="0"/>
              <w:adjustRightInd w:val="0"/>
              <w:ind w:left="369"/>
              <w:rPr>
                <w:rFonts w:eastAsia="ZapfDingbats"/>
                <w:color w:val="000000"/>
              </w:rPr>
            </w:pPr>
            <w:r w:rsidRPr="0094369E">
              <w:rPr>
                <w:color w:val="000000"/>
              </w:rPr>
              <w:t xml:space="preserve">Интерес к </w:t>
            </w:r>
            <w:r w:rsidRPr="0094369E">
              <w:rPr>
                <w:rFonts w:eastAsia="ZapfDingbats"/>
                <w:color w:val="000000"/>
              </w:rPr>
              <w:t>разным культурам, традициям и образу жизни других людей.</w:t>
            </w:r>
          </w:p>
          <w:p w14:paraId="299430BE" w14:textId="77777777" w:rsidR="002551CB" w:rsidRPr="0094369E" w:rsidRDefault="002551CB" w:rsidP="008D5763">
            <w:pPr>
              <w:pStyle w:val="a4"/>
              <w:numPr>
                <w:ilvl w:val="0"/>
                <w:numId w:val="41"/>
              </w:numPr>
              <w:tabs>
                <w:tab w:val="left" w:pos="369"/>
              </w:tabs>
              <w:autoSpaceDE w:val="0"/>
              <w:autoSpaceDN w:val="0"/>
              <w:adjustRightInd w:val="0"/>
              <w:ind w:left="369"/>
              <w:rPr>
                <w:rFonts w:eastAsia="ZapfDingbats"/>
                <w:color w:val="000000"/>
              </w:rPr>
            </w:pPr>
            <w:r w:rsidRPr="0094369E">
              <w:rPr>
                <w:rFonts w:eastAsia="ZapfDingbats"/>
                <w:color w:val="000000"/>
              </w:rPr>
              <w:t>Уважение к культурным и языковым различиям.</w:t>
            </w:r>
          </w:p>
          <w:p w14:paraId="351EA5DE" w14:textId="77777777" w:rsidR="002551CB" w:rsidRPr="0094369E" w:rsidRDefault="002551CB" w:rsidP="008D5763">
            <w:pPr>
              <w:pStyle w:val="a4"/>
              <w:numPr>
                <w:ilvl w:val="0"/>
                <w:numId w:val="41"/>
              </w:numPr>
              <w:tabs>
                <w:tab w:val="left" w:pos="369"/>
              </w:tabs>
              <w:autoSpaceDE w:val="0"/>
              <w:autoSpaceDN w:val="0"/>
              <w:adjustRightInd w:val="0"/>
              <w:ind w:left="369"/>
              <w:rPr>
                <w:color w:val="000000"/>
              </w:rPr>
            </w:pPr>
            <w:r w:rsidRPr="0094369E">
              <w:rPr>
                <w:color w:val="000000"/>
              </w:rPr>
              <w:t>Сознательное негативное отношение к проявлению доступных его пониманию форм дискриминации или оскорблений (например, неуважение, частично неосознанное игнорирование) или обобщение с социальными маргинальными группами, языковыми и этническими меньшинствами.</w:t>
            </w:r>
          </w:p>
          <w:p w14:paraId="73CDFC01" w14:textId="77777777" w:rsidR="002551CB" w:rsidRPr="0094369E" w:rsidRDefault="002551CB" w:rsidP="008D5763">
            <w:pPr>
              <w:pStyle w:val="11"/>
              <w:numPr>
                <w:ilvl w:val="0"/>
                <w:numId w:val="41"/>
              </w:numPr>
              <w:tabs>
                <w:tab w:val="left" w:pos="369"/>
              </w:tabs>
              <w:spacing w:before="0" w:beforeAutospacing="0" w:after="0" w:afterAutospacing="0"/>
              <w:ind w:left="369"/>
              <w:rPr>
                <w:color w:val="000000"/>
                <w:sz w:val="20"/>
                <w:szCs w:val="20"/>
              </w:rPr>
            </w:pPr>
            <w:r w:rsidRPr="0094369E">
              <w:rPr>
                <w:color w:val="000000"/>
                <w:sz w:val="20"/>
                <w:szCs w:val="20"/>
              </w:rPr>
              <w:t xml:space="preserve">Умение уважать непохожесть других людей, даже если дети до конца </w:t>
            </w:r>
            <w:r w:rsidRPr="0094369E">
              <w:rPr>
                <w:color w:val="000000"/>
                <w:sz w:val="20"/>
                <w:szCs w:val="20"/>
              </w:rPr>
              <w:br/>
              <w:t>не понимают ее.</w:t>
            </w:r>
          </w:p>
          <w:p w14:paraId="4049A1B5" w14:textId="77777777" w:rsidR="002551CB" w:rsidRPr="0094369E" w:rsidRDefault="002551CB" w:rsidP="008D5763">
            <w:pPr>
              <w:pStyle w:val="a4"/>
              <w:numPr>
                <w:ilvl w:val="0"/>
                <w:numId w:val="41"/>
              </w:numPr>
              <w:tabs>
                <w:tab w:val="left" w:pos="369"/>
              </w:tabs>
              <w:ind w:left="369"/>
              <w:rPr>
                <w:rFonts w:eastAsia="ZapfDingbats"/>
                <w:color w:val="000000"/>
              </w:rPr>
            </w:pPr>
            <w:r w:rsidRPr="0094369E">
              <w:rPr>
                <w:rFonts w:eastAsia="ZapfDingbats"/>
                <w:color w:val="000000"/>
              </w:rPr>
              <w:t>Способы взаимодействия с представителями разных культур.</w:t>
            </w:r>
          </w:p>
        </w:tc>
      </w:tr>
      <w:tr w:rsidR="002551CB" w:rsidRPr="0094369E" w14:paraId="57A20AA1" w14:textId="77777777" w:rsidTr="00E332E7">
        <w:tc>
          <w:tcPr>
            <w:tcW w:w="1809" w:type="dxa"/>
            <w:shd w:val="clear" w:color="auto" w:fill="auto"/>
          </w:tcPr>
          <w:p w14:paraId="5BD87C10" w14:textId="77777777" w:rsidR="002551CB" w:rsidRPr="0094369E" w:rsidRDefault="002551CB" w:rsidP="00E332E7">
            <w:pPr>
              <w:rPr>
                <w:b/>
                <w:i/>
                <w:color w:val="000000"/>
                <w:sz w:val="20"/>
                <w:szCs w:val="20"/>
              </w:rPr>
            </w:pPr>
            <w:r w:rsidRPr="0094369E">
              <w:rPr>
                <w:color w:val="000000"/>
                <w:sz w:val="20"/>
                <w:szCs w:val="20"/>
              </w:rPr>
              <w:t>Формирование основ социокультурных ценностей (Воспитание ценностного отношения к прекрасному, формирование представлений об эстетических идеалах и ценностях)</w:t>
            </w:r>
          </w:p>
        </w:tc>
        <w:tc>
          <w:tcPr>
            <w:tcW w:w="7513" w:type="dxa"/>
          </w:tcPr>
          <w:p w14:paraId="1B1C5698" w14:textId="77777777" w:rsidR="002551CB" w:rsidRPr="0094369E" w:rsidRDefault="002551CB" w:rsidP="00E332E7">
            <w:pPr>
              <w:tabs>
                <w:tab w:val="left" w:pos="369"/>
              </w:tabs>
              <w:rPr>
                <w:bCs/>
                <w:iCs/>
                <w:color w:val="000000"/>
                <w:sz w:val="20"/>
              </w:rPr>
            </w:pPr>
            <w:r w:rsidRPr="0094369E">
              <w:rPr>
                <w:bCs/>
                <w:iCs/>
                <w:color w:val="000000"/>
                <w:sz w:val="20"/>
              </w:rPr>
              <w:t>Развивать у ребенка:</w:t>
            </w:r>
          </w:p>
          <w:p w14:paraId="2932C476" w14:textId="77777777" w:rsidR="002551CB" w:rsidRPr="0094369E" w:rsidRDefault="002551CB" w:rsidP="008D5763">
            <w:pPr>
              <w:pStyle w:val="a4"/>
              <w:numPr>
                <w:ilvl w:val="0"/>
                <w:numId w:val="41"/>
              </w:numPr>
              <w:tabs>
                <w:tab w:val="left" w:pos="369"/>
              </w:tabs>
              <w:ind w:left="369"/>
              <w:rPr>
                <w:bCs/>
                <w:iCs/>
                <w:color w:val="000000"/>
              </w:rPr>
            </w:pPr>
            <w:r w:rsidRPr="0094369E">
              <w:rPr>
                <w:color w:val="000000"/>
              </w:rPr>
              <w:t>Представления о душевной и физической красоте человека.</w:t>
            </w:r>
          </w:p>
          <w:p w14:paraId="1BA7A209"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Эстетические вкусы, эстетические чувства, умение видеть красоту природы, труда и творчества;</w:t>
            </w:r>
          </w:p>
          <w:p w14:paraId="08FFEB78"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Интерес к произведениям искусства, литературы, детским спектаклям, концертам, выставкам, музыке.</w:t>
            </w:r>
          </w:p>
          <w:p w14:paraId="5CF916E9"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Интерес к занятиям художественным творчеством и желание заниматься творческой деятельностью.</w:t>
            </w:r>
          </w:p>
          <w:p w14:paraId="5AF0CAF3"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Бережное отношение к фольклору, художественным промыслам и ремеслам, произведениям культуры и искусства, зданиям, сооружениям, предметам, имеющим историко-культурную значимость, уникальных в историко-культурном отношении.</w:t>
            </w:r>
          </w:p>
          <w:p w14:paraId="62A6B21A"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Интерес к народным промыслам и желание заниматься техниками, используемыми в народных промыслах.</w:t>
            </w:r>
          </w:p>
          <w:p w14:paraId="300B89E1"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Способность с уважением и интересом относится к другим культурам.</w:t>
            </w:r>
          </w:p>
          <w:p w14:paraId="45B54EEF"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Отрицательное отношение к некрасивым поступкам и неряшливости.</w:t>
            </w:r>
          </w:p>
        </w:tc>
      </w:tr>
      <w:tr w:rsidR="002551CB" w:rsidRPr="0094369E" w14:paraId="20C65339" w14:textId="77777777" w:rsidTr="00E332E7">
        <w:tc>
          <w:tcPr>
            <w:tcW w:w="1809" w:type="dxa"/>
            <w:shd w:val="clear" w:color="auto" w:fill="auto"/>
          </w:tcPr>
          <w:p w14:paraId="7E7E9A3A" w14:textId="77777777" w:rsidR="002551CB" w:rsidRPr="0094369E" w:rsidRDefault="002551CB" w:rsidP="00E332E7">
            <w:pPr>
              <w:rPr>
                <w:b/>
                <w:i/>
                <w:color w:val="000000"/>
                <w:sz w:val="20"/>
                <w:szCs w:val="20"/>
              </w:rPr>
            </w:pPr>
            <w:r w:rsidRPr="0094369E">
              <w:rPr>
                <w:color w:val="000000"/>
                <w:sz w:val="20"/>
                <w:szCs w:val="20"/>
              </w:rPr>
              <w:t>Формирование основ экологической культуры (Воспитание ценностного отношения к природе, окружающей среде (экологическое воспитание)</w:t>
            </w:r>
          </w:p>
        </w:tc>
        <w:tc>
          <w:tcPr>
            <w:tcW w:w="7513" w:type="dxa"/>
          </w:tcPr>
          <w:p w14:paraId="59EF97CF" w14:textId="77777777" w:rsidR="002551CB" w:rsidRPr="00675226" w:rsidRDefault="002551CB" w:rsidP="00E332E7">
            <w:pPr>
              <w:tabs>
                <w:tab w:val="left" w:pos="369"/>
              </w:tabs>
              <w:rPr>
                <w:bCs/>
                <w:iCs/>
                <w:color w:val="000000"/>
                <w:sz w:val="20"/>
              </w:rPr>
            </w:pPr>
            <w:r w:rsidRPr="00675226">
              <w:rPr>
                <w:bCs/>
                <w:iCs/>
                <w:color w:val="000000"/>
                <w:sz w:val="20"/>
              </w:rPr>
              <w:t>Развивать у ребенка:</w:t>
            </w:r>
          </w:p>
          <w:p w14:paraId="579FBA0A"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Интерес к природе, природным явлениям и формам жизни, понимание активной роли человека в природе.</w:t>
            </w:r>
          </w:p>
          <w:p w14:paraId="25B0E34E"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Чуткое, бережное и гуманное отношение ко всем живым существам и природным ресурсам.</w:t>
            </w:r>
          </w:p>
          <w:p w14:paraId="0E0D00BB"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Умение оценивать возможность собственного вклада в защиту окружающей среды и бережного обращения с ресурсами.</w:t>
            </w:r>
          </w:p>
          <w:p w14:paraId="23E1ADCC"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Начальные знания об охране природы.</w:t>
            </w:r>
          </w:p>
          <w:p w14:paraId="23D536DD" w14:textId="77777777" w:rsidR="002551CB" w:rsidRPr="0094369E" w:rsidRDefault="002551CB" w:rsidP="008D5763">
            <w:pPr>
              <w:pStyle w:val="a4"/>
              <w:numPr>
                <w:ilvl w:val="0"/>
                <w:numId w:val="41"/>
              </w:numPr>
              <w:tabs>
                <w:tab w:val="left" w:pos="369"/>
              </w:tabs>
              <w:ind w:left="369"/>
              <w:rPr>
                <w:color w:val="000000"/>
              </w:rPr>
            </w:pPr>
            <w:r w:rsidRPr="0094369E">
              <w:rPr>
                <w:color w:val="000000"/>
              </w:rPr>
              <w:t xml:space="preserve">Первоначальные представления об оздоровительном влиянии природы </w:t>
            </w:r>
            <w:r w:rsidRPr="0094369E">
              <w:rPr>
                <w:color w:val="000000"/>
              </w:rPr>
              <w:br/>
              <w:t>на человека.</w:t>
            </w:r>
          </w:p>
          <w:p w14:paraId="45A68843"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Представления об особенностях здорового образа жизни.</w:t>
            </w:r>
          </w:p>
        </w:tc>
      </w:tr>
      <w:tr w:rsidR="002551CB" w:rsidRPr="0094369E" w14:paraId="43C8F918" w14:textId="77777777" w:rsidTr="00E332E7">
        <w:tc>
          <w:tcPr>
            <w:tcW w:w="1809" w:type="dxa"/>
            <w:shd w:val="clear" w:color="auto" w:fill="auto"/>
          </w:tcPr>
          <w:p w14:paraId="73738639" w14:textId="77777777" w:rsidR="002551CB" w:rsidRPr="0094369E" w:rsidRDefault="002551CB" w:rsidP="00E332E7">
            <w:pPr>
              <w:rPr>
                <w:b/>
                <w:i/>
                <w:color w:val="000000"/>
                <w:sz w:val="20"/>
                <w:szCs w:val="20"/>
              </w:rPr>
            </w:pPr>
            <w:r w:rsidRPr="0094369E">
              <w:rPr>
                <w:color w:val="000000"/>
                <w:sz w:val="20"/>
                <w:szCs w:val="20"/>
              </w:rPr>
              <w:t xml:space="preserve">Воспитание культуры труда (Воспитание трудолюбия, творческого отношения к труду) </w:t>
            </w:r>
          </w:p>
        </w:tc>
        <w:tc>
          <w:tcPr>
            <w:tcW w:w="7513" w:type="dxa"/>
          </w:tcPr>
          <w:p w14:paraId="31F134B7" w14:textId="77777777" w:rsidR="002551CB" w:rsidRPr="00675226" w:rsidRDefault="002551CB" w:rsidP="00E332E7">
            <w:pPr>
              <w:tabs>
                <w:tab w:val="left" w:pos="369"/>
              </w:tabs>
              <w:rPr>
                <w:bCs/>
                <w:iCs/>
                <w:color w:val="000000"/>
                <w:sz w:val="20"/>
              </w:rPr>
            </w:pPr>
            <w:r w:rsidRPr="00675226">
              <w:rPr>
                <w:bCs/>
                <w:iCs/>
                <w:color w:val="000000"/>
                <w:sz w:val="20"/>
              </w:rPr>
              <w:t>Развивать у ребенка:</w:t>
            </w:r>
          </w:p>
          <w:p w14:paraId="0D801BA3"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Уважение к труду и творчеству взрослых и сверстников.</w:t>
            </w:r>
          </w:p>
          <w:p w14:paraId="06B0F6D0"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Начальные представления об основных профессиях, о роли знаний, науки, современного производства в жизни человека и общества.</w:t>
            </w:r>
          </w:p>
          <w:p w14:paraId="4DF93EB0"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Первоначальные навыки коллективной работы, в том числе при разработке и реализации проектов.</w:t>
            </w:r>
          </w:p>
          <w:p w14:paraId="6DE6B775"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Умения проявлять дисциплинированность, последовательность и настойчивость в выполнении трудовых заданий, проектов.</w:t>
            </w:r>
          </w:p>
          <w:p w14:paraId="4718F552" w14:textId="77777777" w:rsidR="002551CB" w:rsidRPr="0094369E" w:rsidRDefault="002551CB" w:rsidP="008D5763">
            <w:pPr>
              <w:pStyle w:val="a4"/>
              <w:numPr>
                <w:ilvl w:val="0"/>
                <w:numId w:val="41"/>
              </w:numPr>
              <w:tabs>
                <w:tab w:val="left" w:pos="369"/>
              </w:tabs>
              <w:ind w:left="369"/>
              <w:rPr>
                <w:color w:val="000000"/>
              </w:rPr>
            </w:pPr>
            <w:r w:rsidRPr="0094369E">
              <w:rPr>
                <w:color w:val="000000"/>
              </w:rPr>
              <w:t>Умения соблюдать порядок в процессе игровой, трудовой, продуктивной и других видах деятельности.</w:t>
            </w:r>
          </w:p>
          <w:p w14:paraId="23882155"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Бережное отношение к результатам своего труда, труда других людей.</w:t>
            </w:r>
          </w:p>
          <w:p w14:paraId="38738BDA" w14:textId="77777777" w:rsidR="002551CB" w:rsidRPr="0094369E" w:rsidRDefault="002551CB" w:rsidP="008D5763">
            <w:pPr>
              <w:pStyle w:val="a4"/>
              <w:numPr>
                <w:ilvl w:val="0"/>
                <w:numId w:val="41"/>
              </w:numPr>
              <w:tabs>
                <w:tab w:val="left" w:pos="369"/>
              </w:tabs>
              <w:ind w:left="369"/>
              <w:rPr>
                <w:color w:val="000000"/>
              </w:rPr>
            </w:pPr>
            <w:r w:rsidRPr="0094369E">
              <w:rPr>
                <w:color w:val="000000"/>
              </w:rPr>
              <w:t>Отрицательное отношение к лени и небрежности в различных видах деятельности, небережливому отношению к результатам труда людей.</w:t>
            </w:r>
          </w:p>
        </w:tc>
      </w:tr>
      <w:bookmarkEnd w:id="41"/>
    </w:tbl>
    <w:p w14:paraId="1008F1D4" w14:textId="77777777" w:rsidR="002551CB" w:rsidRDefault="002551CB" w:rsidP="002551CB">
      <w:pPr>
        <w:spacing w:line="276" w:lineRule="auto"/>
        <w:rPr>
          <w:color w:val="000000"/>
        </w:rPr>
      </w:pPr>
    </w:p>
    <w:p w14:paraId="4B187A98" w14:textId="77777777" w:rsidR="00B51D74" w:rsidRDefault="00B51D74" w:rsidP="002551CB">
      <w:pPr>
        <w:spacing w:line="276" w:lineRule="auto"/>
        <w:jc w:val="center"/>
        <w:rPr>
          <w:b/>
          <w:color w:val="000000"/>
        </w:rPr>
      </w:pPr>
    </w:p>
    <w:p w14:paraId="4D153267" w14:textId="77777777" w:rsidR="00B51D74" w:rsidRDefault="00B51D74" w:rsidP="002551CB">
      <w:pPr>
        <w:spacing w:line="276" w:lineRule="auto"/>
        <w:jc w:val="center"/>
        <w:rPr>
          <w:b/>
          <w:color w:val="000000"/>
        </w:rPr>
      </w:pPr>
    </w:p>
    <w:p w14:paraId="4231F8E7" w14:textId="0523E502" w:rsidR="002551CB" w:rsidRPr="00675226" w:rsidRDefault="002551CB" w:rsidP="002551CB">
      <w:pPr>
        <w:spacing w:line="276" w:lineRule="auto"/>
        <w:jc w:val="center"/>
        <w:rPr>
          <w:b/>
          <w:color w:val="000000"/>
        </w:rPr>
      </w:pPr>
      <w:r w:rsidRPr="00675226">
        <w:rPr>
          <w:b/>
          <w:color w:val="000000"/>
        </w:rPr>
        <w:lastRenderedPageBreak/>
        <w:t>Возможные виды и формы деятельности</w:t>
      </w:r>
    </w:p>
    <w:p w14:paraId="12269A2D" w14:textId="77777777" w:rsidR="002551CB" w:rsidRDefault="002551CB" w:rsidP="002551CB">
      <w:pPr>
        <w:spacing w:line="276" w:lineRule="auto"/>
        <w:rPr>
          <w:color w:val="000000"/>
        </w:rPr>
      </w:pPr>
    </w:p>
    <w:p w14:paraId="6DF5652B" w14:textId="77777777" w:rsidR="002551CB" w:rsidRPr="00675226" w:rsidRDefault="002551CB" w:rsidP="002551CB">
      <w:pPr>
        <w:spacing w:line="276" w:lineRule="auto"/>
        <w:ind w:firstLine="360"/>
        <w:rPr>
          <w:color w:val="000000"/>
        </w:rPr>
      </w:pPr>
      <w:r w:rsidRPr="00675226">
        <w:rPr>
          <w:color w:val="000000"/>
        </w:rPr>
        <w:t xml:space="preserve">Виды и формы деятельности реализуются на основе последовательных циклов, которые при необходимости могут повторяться в расширенном, углубленном и соответствующем возрасту варианте неограниченное количество раз. </w:t>
      </w:r>
    </w:p>
    <w:p w14:paraId="7A3724FE" w14:textId="77777777" w:rsidR="002551CB" w:rsidRPr="00675226" w:rsidRDefault="002551CB" w:rsidP="002551CB">
      <w:pPr>
        <w:spacing w:line="276" w:lineRule="auto"/>
        <w:ind w:left="360"/>
        <w:rPr>
          <w:color w:val="000000"/>
        </w:rPr>
      </w:pPr>
      <w:r w:rsidRPr="00675226">
        <w:rPr>
          <w:color w:val="000000"/>
        </w:rPr>
        <w:t>Эти циклы представлены следующими элементами:</w:t>
      </w:r>
    </w:p>
    <w:p w14:paraId="30932693" w14:textId="77777777" w:rsidR="002551CB" w:rsidRPr="00675226" w:rsidRDefault="002551CB" w:rsidP="008D5763">
      <w:pPr>
        <w:pStyle w:val="a4"/>
        <w:numPr>
          <w:ilvl w:val="0"/>
          <w:numId w:val="42"/>
        </w:numPr>
        <w:spacing w:line="276" w:lineRule="auto"/>
        <w:rPr>
          <w:color w:val="000000"/>
          <w:sz w:val="24"/>
        </w:rPr>
      </w:pPr>
      <w:r w:rsidRPr="00675226">
        <w:rPr>
          <w:color w:val="000000"/>
          <w:sz w:val="24"/>
          <w:lang w:val="ru-RU"/>
        </w:rPr>
        <w:t>п</w:t>
      </w:r>
      <w:proofErr w:type="spellStart"/>
      <w:r w:rsidRPr="00675226">
        <w:rPr>
          <w:color w:val="000000"/>
          <w:sz w:val="24"/>
        </w:rPr>
        <w:t>огружение</w:t>
      </w:r>
      <w:proofErr w:type="spellEnd"/>
      <w:r w:rsidRPr="00675226">
        <w:rPr>
          <w:color w:val="000000"/>
          <w:sz w:val="24"/>
        </w:rPr>
        <w:t xml:space="preserve"> – знакомство, которое реализуется в различных формах: чтение, просмотр, экскурсии и пр.</w:t>
      </w:r>
      <w:r>
        <w:rPr>
          <w:color w:val="000000"/>
          <w:sz w:val="24"/>
          <w:lang w:val="ru-RU"/>
        </w:rPr>
        <w:t>;</w:t>
      </w:r>
    </w:p>
    <w:p w14:paraId="183BAA73" w14:textId="77777777" w:rsidR="002551CB" w:rsidRPr="00675226" w:rsidRDefault="002551CB" w:rsidP="008D5763">
      <w:pPr>
        <w:pStyle w:val="a4"/>
        <w:numPr>
          <w:ilvl w:val="0"/>
          <w:numId w:val="42"/>
        </w:numPr>
        <w:spacing w:line="276" w:lineRule="auto"/>
        <w:rPr>
          <w:color w:val="000000"/>
          <w:sz w:val="24"/>
        </w:rPr>
      </w:pPr>
      <w:r>
        <w:rPr>
          <w:color w:val="000000"/>
          <w:sz w:val="24"/>
          <w:lang w:val="ru-RU"/>
        </w:rPr>
        <w:t>р</w:t>
      </w:r>
      <w:proofErr w:type="spellStart"/>
      <w:r w:rsidRPr="00675226">
        <w:rPr>
          <w:color w:val="000000"/>
          <w:sz w:val="24"/>
        </w:rPr>
        <w:t>азработка</w:t>
      </w:r>
      <w:proofErr w:type="spellEnd"/>
      <w:r w:rsidRPr="00675226">
        <w:rPr>
          <w:color w:val="000000"/>
          <w:sz w:val="24"/>
        </w:rPr>
        <w:t xml:space="preserve"> коллективного проекта, в рамках которог</w:t>
      </w:r>
      <w:r>
        <w:rPr>
          <w:color w:val="000000"/>
          <w:sz w:val="24"/>
        </w:rPr>
        <w:t>о создаются творческие продукты</w:t>
      </w:r>
      <w:r>
        <w:rPr>
          <w:color w:val="000000"/>
          <w:sz w:val="24"/>
          <w:lang w:val="ru-RU"/>
        </w:rPr>
        <w:t>;</w:t>
      </w:r>
    </w:p>
    <w:p w14:paraId="4406B779" w14:textId="77777777" w:rsidR="002551CB" w:rsidRPr="00675226" w:rsidRDefault="002551CB" w:rsidP="008D5763">
      <w:pPr>
        <w:pStyle w:val="a4"/>
        <w:numPr>
          <w:ilvl w:val="0"/>
          <w:numId w:val="42"/>
        </w:numPr>
        <w:spacing w:line="276" w:lineRule="auto"/>
        <w:rPr>
          <w:color w:val="000000"/>
          <w:sz w:val="24"/>
        </w:rPr>
      </w:pPr>
      <w:r>
        <w:rPr>
          <w:color w:val="000000"/>
          <w:sz w:val="24"/>
          <w:lang w:val="ru-RU"/>
        </w:rPr>
        <w:t>о</w:t>
      </w:r>
      <w:proofErr w:type="spellStart"/>
      <w:r w:rsidRPr="00675226">
        <w:rPr>
          <w:color w:val="000000"/>
          <w:sz w:val="24"/>
        </w:rPr>
        <w:t>рганизация</w:t>
      </w:r>
      <w:proofErr w:type="spellEnd"/>
      <w:r w:rsidRPr="00675226">
        <w:rPr>
          <w:color w:val="000000"/>
          <w:sz w:val="24"/>
        </w:rPr>
        <w:t xml:space="preserve"> события, в котором воплощается смысл ценности.</w:t>
      </w:r>
    </w:p>
    <w:p w14:paraId="50B9718D" w14:textId="77777777" w:rsidR="002551CB" w:rsidRPr="0094369E" w:rsidRDefault="002551CB" w:rsidP="002551CB">
      <w:pPr>
        <w:spacing w:line="276" w:lineRule="auto"/>
        <w:ind w:firstLine="360"/>
        <w:jc w:val="both"/>
        <w:rPr>
          <w:color w:val="000000"/>
        </w:rPr>
      </w:pPr>
      <w:r w:rsidRPr="0094369E">
        <w:rPr>
          <w:color w:val="000000"/>
        </w:rPr>
        <w:t xml:space="preserve">Последовательность циклов может изменяться. Например, цикл может начинаться </w:t>
      </w:r>
    </w:p>
    <w:p w14:paraId="75460AD5" w14:textId="77777777" w:rsidR="002551CB" w:rsidRPr="0094369E" w:rsidRDefault="002551CB" w:rsidP="002551CB">
      <w:pPr>
        <w:spacing w:line="276" w:lineRule="auto"/>
        <w:jc w:val="both"/>
        <w:rPr>
          <w:color w:val="000000"/>
        </w:rPr>
      </w:pPr>
      <w:r w:rsidRPr="0094369E">
        <w:rPr>
          <w:color w:val="000000"/>
        </w:rPr>
        <w:t xml:space="preserve">с яркого события, после которого будет развертываться погружение и приобщение </w:t>
      </w:r>
    </w:p>
    <w:p w14:paraId="1B1A7AB4" w14:textId="77777777" w:rsidR="002551CB" w:rsidRDefault="002551CB" w:rsidP="002551CB">
      <w:pPr>
        <w:spacing w:line="276" w:lineRule="auto"/>
        <w:jc w:val="both"/>
        <w:rPr>
          <w:color w:val="000000"/>
        </w:rPr>
      </w:pPr>
      <w:r w:rsidRPr="0094369E">
        <w:rPr>
          <w:color w:val="000000"/>
        </w:rPr>
        <w:t>к культурному содержанию на основе ценности.</w:t>
      </w:r>
    </w:p>
    <w:p w14:paraId="61E1FF77" w14:textId="77777777" w:rsidR="002551CB" w:rsidRDefault="002551CB" w:rsidP="002551CB">
      <w:pPr>
        <w:spacing w:line="276" w:lineRule="auto"/>
        <w:ind w:firstLine="426"/>
        <w:jc w:val="both"/>
        <w:rPr>
          <w:color w:val="000000"/>
        </w:rPr>
      </w:pPr>
      <w:r w:rsidRPr="0094369E">
        <w:rPr>
          <w:color w:val="000000"/>
        </w:rPr>
        <w:t>События, формы и методы работы по реализации каждой ценности в пространстве воспитания могут быть интегративными. Например, одно и тоже событие может быть посвящено нескольким ценностям одновременно.</w:t>
      </w:r>
    </w:p>
    <w:p w14:paraId="36125B49" w14:textId="77777777" w:rsidR="002551CB" w:rsidRPr="0094369E" w:rsidRDefault="002551CB" w:rsidP="002551CB">
      <w:pPr>
        <w:spacing w:line="276" w:lineRule="auto"/>
        <w:ind w:firstLine="426"/>
        <w:jc w:val="both"/>
        <w:rPr>
          <w:color w:val="000000"/>
        </w:rPr>
      </w:pPr>
      <w:r w:rsidRPr="0094369E">
        <w:rPr>
          <w:color w:val="000000"/>
        </w:rPr>
        <w:t>Каждый педагог разрабатывает конкретные формы реализации воспитательного цикла. В ходе разработки должны быть определены смысл и действия взрослых, а также смысл и действия детей в каждой из форм.</w:t>
      </w:r>
      <w:r>
        <w:rPr>
          <w:color w:val="000000"/>
        </w:rPr>
        <w:t xml:space="preserve"> </w:t>
      </w:r>
      <w:r w:rsidRPr="0094369E">
        <w:rPr>
          <w:color w:val="000000"/>
        </w:rPr>
        <w:t xml:space="preserve">В течение всего года воспитатель осуществляет педагогическую диагностику, на основе наблюдения за поведением детей. </w:t>
      </w:r>
    </w:p>
    <w:p w14:paraId="7944DE4D" w14:textId="77777777" w:rsidR="002551CB" w:rsidRDefault="002551CB" w:rsidP="002551CB">
      <w:pPr>
        <w:spacing w:line="276" w:lineRule="auto"/>
        <w:jc w:val="both"/>
        <w:rPr>
          <w:color w:val="000000"/>
        </w:rPr>
      </w:pPr>
      <w:r w:rsidRPr="0094369E">
        <w:rPr>
          <w:color w:val="000000"/>
        </w:rPr>
        <w:t>В фокусе педагогической диагностики находится понимание ребенком смысла конкретной ценности и</w:t>
      </w:r>
      <w:r>
        <w:rPr>
          <w:color w:val="000000"/>
        </w:rPr>
        <w:t xml:space="preserve"> ее проявление в его поведении. </w:t>
      </w:r>
    </w:p>
    <w:p w14:paraId="6211278E" w14:textId="77777777" w:rsidR="002551CB" w:rsidRDefault="002551CB" w:rsidP="002551CB">
      <w:pPr>
        <w:spacing w:line="276" w:lineRule="auto"/>
        <w:jc w:val="both"/>
        <w:rPr>
          <w:color w:val="000000"/>
        </w:rPr>
      </w:pPr>
    </w:p>
    <w:p w14:paraId="47276EE4" w14:textId="1FFADC0F" w:rsidR="002551CB" w:rsidRPr="000A4BC4" w:rsidRDefault="002551CB" w:rsidP="002551CB">
      <w:pPr>
        <w:spacing w:line="276" w:lineRule="auto"/>
        <w:ind w:firstLine="708"/>
        <w:jc w:val="both"/>
        <w:rPr>
          <w:color w:val="000000"/>
        </w:rPr>
      </w:pPr>
      <w:r w:rsidRPr="000A4BC4">
        <w:rPr>
          <w:color w:val="000000"/>
        </w:rPr>
        <w:t>Практическая реализация цели и задач воспитания осуществляется в рамках следующих направлений воспитатель</w:t>
      </w:r>
      <w:r>
        <w:rPr>
          <w:color w:val="000000"/>
        </w:rPr>
        <w:t xml:space="preserve">ной работы </w:t>
      </w:r>
      <w:r w:rsidR="00B51D74">
        <w:rPr>
          <w:bCs/>
          <w:iCs/>
          <w:color w:val="000000"/>
        </w:rPr>
        <w:t>МБДОУ</w:t>
      </w:r>
      <w:r w:rsidR="00B51D74">
        <w:rPr>
          <w:bCs/>
          <w:color w:val="000000"/>
        </w:rPr>
        <w:t xml:space="preserve"> «Д/С №4»</w:t>
      </w:r>
      <w:r w:rsidRPr="000A4BC4">
        <w:rPr>
          <w:color w:val="000000"/>
        </w:rPr>
        <w:t>. Каждое из них представлено в соответствующем модуле.</w:t>
      </w:r>
    </w:p>
    <w:p w14:paraId="4ED607C7" w14:textId="77777777" w:rsidR="002551CB" w:rsidRPr="000A4BC4" w:rsidRDefault="002551CB" w:rsidP="002551CB">
      <w:pPr>
        <w:spacing w:line="276" w:lineRule="auto"/>
        <w:jc w:val="center"/>
        <w:rPr>
          <w:color w:val="000000"/>
        </w:rPr>
      </w:pPr>
      <w:r w:rsidRPr="000A4BC4">
        <w:rPr>
          <w:b/>
          <w:bCs/>
          <w:color w:val="000000"/>
        </w:rPr>
        <w:t>Модуль 1. Творческие соревнования</w:t>
      </w:r>
    </w:p>
    <w:p w14:paraId="03F54D2A" w14:textId="77777777" w:rsidR="002551CB" w:rsidRPr="000A4BC4" w:rsidRDefault="002551CB" w:rsidP="002551CB">
      <w:pPr>
        <w:spacing w:line="276" w:lineRule="auto"/>
        <w:ind w:firstLine="708"/>
        <w:jc w:val="both"/>
        <w:rPr>
          <w:color w:val="000000"/>
        </w:rPr>
      </w:pPr>
      <w:r w:rsidRPr="000A4BC4">
        <w:rPr>
          <w:color w:val="000000"/>
        </w:rPr>
        <w:t>Творческие соревнования позволяют провести воспитательную работу с ребенком сразу по нескольким направлениям: социально-коммуникативное развитие, умственное и эстетическое воспитание, вовлечение родителей в процесс воспитания, интеграция воспитательных усилий.</w:t>
      </w:r>
    </w:p>
    <w:p w14:paraId="749DFF00" w14:textId="77777777" w:rsidR="002551CB" w:rsidRPr="000A4BC4" w:rsidRDefault="002551CB" w:rsidP="00B51D74">
      <w:pPr>
        <w:spacing w:line="276" w:lineRule="auto"/>
        <w:ind w:firstLine="708"/>
        <w:rPr>
          <w:color w:val="000000"/>
        </w:rPr>
      </w:pPr>
      <w:r w:rsidRPr="000A4BC4">
        <w:rPr>
          <w:color w:val="000000"/>
        </w:rPr>
        <w:t>Творческие соревнования способствуют художественно–эстетическому развитию ребенка, которое предполагает развитие предпосылок ценностно-смыслового восприятия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сопереживанию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r w:rsidRPr="000A4BC4">
        <w:rPr>
          <w:color w:val="000000"/>
        </w:rPr>
        <w:br/>
        <w:t xml:space="preserve"> </w:t>
      </w:r>
      <w:r>
        <w:rPr>
          <w:color w:val="000000"/>
        </w:rPr>
        <w:tab/>
      </w:r>
      <w:r w:rsidRPr="000A4BC4">
        <w:rPr>
          <w:color w:val="000000"/>
        </w:rPr>
        <w:t>Творческие соревнования стимулируют у воспитанников развитие: сенсорных способностей; чувства ритма, цвета, композиции; умения выражать в художественных образах свои творческие способности.</w:t>
      </w:r>
    </w:p>
    <w:p w14:paraId="6C4C8C6C" w14:textId="77777777" w:rsidR="002551CB" w:rsidRPr="000A4BC4" w:rsidRDefault="002551CB" w:rsidP="002551CB">
      <w:pPr>
        <w:spacing w:line="276" w:lineRule="auto"/>
        <w:ind w:firstLine="708"/>
        <w:jc w:val="both"/>
        <w:rPr>
          <w:color w:val="000000"/>
        </w:rPr>
      </w:pPr>
      <w:r w:rsidRPr="000A4BC4">
        <w:rPr>
          <w:color w:val="000000"/>
        </w:rPr>
        <w:t xml:space="preserve">Творческое соревнование – не просто мероприятие в стенах детского сада, это продолжение и расширение образовательного процесса, где развитие получают все </w:t>
      </w:r>
      <w:r w:rsidRPr="000A4BC4">
        <w:rPr>
          <w:color w:val="000000"/>
        </w:rPr>
        <w:lastRenderedPageBreak/>
        <w:t>участники процесса: ребенок, родитель и педагог. Родитель и ребенок учатся и приобретают опыт по взаимодействию для достижения общей цели, реализуя общие задачи. Родитель учится быть терпеливым и вдумчивым. Ребенок получает первый социальный опыт участия в конкурсном движении, а родитель учится относиться к соревнованиям серьезно, знакомясь с положениями, условиями и системой оценки.</w:t>
      </w:r>
    </w:p>
    <w:p w14:paraId="4FB3FAF4" w14:textId="77777777" w:rsidR="002551CB" w:rsidRPr="000A4BC4" w:rsidRDefault="002551CB" w:rsidP="002551CB">
      <w:pPr>
        <w:spacing w:line="276" w:lineRule="auto"/>
        <w:ind w:firstLine="708"/>
        <w:jc w:val="both"/>
        <w:rPr>
          <w:color w:val="000000"/>
        </w:rPr>
      </w:pPr>
      <w:r w:rsidRPr="000A4BC4">
        <w:rPr>
          <w:color w:val="000000"/>
        </w:rPr>
        <w:t>Творческие соревнования создают условия для приобретения социального опыта участия ребенка в конкурсном движении и формирование у родителей педагогической культуры по подготовке и поддержке своего ребенка в участии в конкурсах.</w:t>
      </w:r>
    </w:p>
    <w:p w14:paraId="46AF35E3" w14:textId="6B138DEA" w:rsidR="002551CB" w:rsidRPr="000A4BC4" w:rsidRDefault="00BB5147" w:rsidP="002551CB">
      <w:pPr>
        <w:spacing w:line="276" w:lineRule="auto"/>
        <w:jc w:val="both"/>
        <w:rPr>
          <w:color w:val="000000"/>
        </w:rPr>
      </w:pPr>
      <w:r>
        <w:rPr>
          <w:bCs/>
          <w:iCs/>
          <w:color w:val="000000"/>
        </w:rPr>
        <w:t>МБДОУ</w:t>
      </w:r>
      <w:r>
        <w:rPr>
          <w:bCs/>
          <w:color w:val="000000"/>
        </w:rPr>
        <w:t xml:space="preserve"> «Д/С №4»</w:t>
      </w:r>
      <w:r w:rsidRPr="00D52E02">
        <w:rPr>
          <w:bCs/>
          <w:i/>
          <w:iCs/>
          <w:color w:val="000000"/>
        </w:rPr>
        <w:t xml:space="preserve"> </w:t>
      </w:r>
      <w:r w:rsidR="002551CB" w:rsidRPr="000A4BC4">
        <w:rPr>
          <w:color w:val="000000"/>
        </w:rPr>
        <w:t xml:space="preserve">проводит творческие соревнования в различных формах, например, конкурсы, выставки, фестивали. Конкретная форма проведения творческого соревнования определяется календарным планом воспитательной работы </w:t>
      </w:r>
      <w:r>
        <w:rPr>
          <w:bCs/>
          <w:iCs/>
          <w:color w:val="000000"/>
        </w:rPr>
        <w:t>МБДОУ</w:t>
      </w:r>
      <w:r>
        <w:rPr>
          <w:bCs/>
          <w:color w:val="000000"/>
        </w:rPr>
        <w:t xml:space="preserve"> «Д/С №4»</w:t>
      </w:r>
      <w:r>
        <w:rPr>
          <w:bCs/>
          <w:i/>
          <w:iCs/>
          <w:color w:val="000000"/>
        </w:rPr>
        <w:t>.</w:t>
      </w:r>
    </w:p>
    <w:p w14:paraId="4AB317BC" w14:textId="683842A4" w:rsidR="002551CB" w:rsidRPr="000A4BC4" w:rsidRDefault="00BB5147" w:rsidP="002551CB">
      <w:pPr>
        <w:spacing w:line="276" w:lineRule="auto"/>
        <w:ind w:firstLine="708"/>
        <w:jc w:val="both"/>
        <w:rPr>
          <w:color w:val="000000"/>
        </w:rPr>
      </w:pPr>
      <w:r>
        <w:rPr>
          <w:bCs/>
          <w:iCs/>
          <w:color w:val="000000"/>
        </w:rPr>
        <w:t>МБДОУ</w:t>
      </w:r>
      <w:r>
        <w:rPr>
          <w:bCs/>
          <w:color w:val="000000"/>
        </w:rPr>
        <w:t xml:space="preserve"> «Д/С №4»</w:t>
      </w:r>
      <w:r w:rsidRPr="00D52E02">
        <w:rPr>
          <w:bCs/>
          <w:i/>
          <w:iCs/>
          <w:color w:val="000000"/>
        </w:rPr>
        <w:t xml:space="preserve"> </w:t>
      </w:r>
      <w:r w:rsidR="002551CB" w:rsidRPr="000A4BC4">
        <w:rPr>
          <w:color w:val="000000"/>
        </w:rPr>
        <w:t>помогает подготовиться семье к успешному участию в конкурсе, консультирует родителей по созданию условий, мотивации, помогают в подготовке. Педагогам приходится учиться видеть домашние условия и возможности ребенка, понимать современного родителя и их трудности, быть терпимыми, и доброжелательными к любому родителю и оказывать посильную помощь в развитии детей дома.</w:t>
      </w:r>
    </w:p>
    <w:p w14:paraId="53A27212" w14:textId="77777777" w:rsidR="002551CB" w:rsidRPr="000A4BC4" w:rsidRDefault="002551CB" w:rsidP="002551CB">
      <w:pPr>
        <w:spacing w:line="276" w:lineRule="auto"/>
        <w:ind w:firstLine="708"/>
        <w:jc w:val="both"/>
        <w:rPr>
          <w:color w:val="000000"/>
        </w:rPr>
      </w:pPr>
      <w:r w:rsidRPr="000A4BC4">
        <w:rPr>
          <w:color w:val="000000"/>
        </w:rPr>
        <w:t>Через весь процесс подготовки, организации и проведения творческих соревнования педагогический коллектив детского сада решает для себя важную задачу по воспитанию родителя и преемственности развития ребенка в семье и детском саду.</w:t>
      </w:r>
    </w:p>
    <w:p w14:paraId="082467E1" w14:textId="77777777" w:rsidR="005A1F93" w:rsidRDefault="005A1F93" w:rsidP="002551CB">
      <w:pPr>
        <w:spacing w:line="276" w:lineRule="auto"/>
        <w:jc w:val="center"/>
        <w:rPr>
          <w:b/>
          <w:bCs/>
          <w:color w:val="000000"/>
        </w:rPr>
      </w:pPr>
    </w:p>
    <w:p w14:paraId="19FEF029" w14:textId="79A34895" w:rsidR="002551CB" w:rsidRPr="000A4BC4" w:rsidRDefault="002551CB" w:rsidP="002551CB">
      <w:pPr>
        <w:spacing w:line="276" w:lineRule="auto"/>
        <w:jc w:val="center"/>
        <w:rPr>
          <w:color w:val="000000"/>
        </w:rPr>
      </w:pPr>
      <w:r w:rsidRPr="000A4BC4">
        <w:rPr>
          <w:b/>
          <w:bCs/>
          <w:color w:val="000000"/>
        </w:rPr>
        <w:t>Модуль 2. Праздники</w:t>
      </w:r>
    </w:p>
    <w:p w14:paraId="645023A4" w14:textId="77777777" w:rsidR="002551CB" w:rsidRPr="000A4BC4" w:rsidRDefault="002551CB" w:rsidP="002551CB">
      <w:pPr>
        <w:spacing w:line="276" w:lineRule="auto"/>
        <w:ind w:firstLine="708"/>
        <w:jc w:val="both"/>
        <w:rPr>
          <w:color w:val="000000"/>
        </w:rPr>
      </w:pPr>
      <w:r w:rsidRPr="000A4BC4">
        <w:rPr>
          <w:color w:val="000000"/>
        </w:rPr>
        <w:t>Праздники благотворно влияют на развитие психических процессов ребенка: памяти, внимания; создают прекрасную атмосферу для развития речи ребенка, для закрепления знаний, полученных на различных занятиях; способствуют его нравственному воспитанию, развитию социально-коммуникативных навыков.</w:t>
      </w:r>
    </w:p>
    <w:p w14:paraId="7174471B" w14:textId="77777777" w:rsidR="002551CB" w:rsidRPr="000A4BC4" w:rsidRDefault="002551CB" w:rsidP="002551CB">
      <w:pPr>
        <w:spacing w:line="276" w:lineRule="auto"/>
        <w:ind w:firstLine="708"/>
        <w:jc w:val="both"/>
        <w:rPr>
          <w:color w:val="000000"/>
        </w:rPr>
      </w:pPr>
      <w:r w:rsidRPr="000A4BC4">
        <w:rPr>
          <w:color w:val="000000"/>
        </w:rPr>
        <w:t>Чтобы снизить утомляемость детей, нужны частые смены видов деятельности. Для этих целей на празднике используются игры и представления. Они позволяют детям расслабиться и подвигаться.</w:t>
      </w:r>
    </w:p>
    <w:p w14:paraId="14D8D2AB" w14:textId="77777777" w:rsidR="002551CB" w:rsidRPr="000A4BC4" w:rsidRDefault="002551CB" w:rsidP="002551CB">
      <w:pPr>
        <w:spacing w:line="276" w:lineRule="auto"/>
        <w:ind w:firstLine="708"/>
        <w:jc w:val="both"/>
        <w:rPr>
          <w:color w:val="000000"/>
        </w:rPr>
      </w:pPr>
      <w:r w:rsidRPr="000A4BC4">
        <w:rPr>
          <w:color w:val="000000"/>
        </w:rPr>
        <w:t>Подготовка к празднику является отличным стимулом для детей на занятиях по развитию речи и музыке. Малыши разучивают песни, стихи и танцевальные движения не просто так, а для того, чтобы потом продемонстрировать все свои умения родителям на детском утреннике, да еще получить за это подарки, которые тоже занимают не последнее место в мотивации ребенка. Таким образом, воспитатель всегда может объяснить ребенку, для чего проводится то или иное занятие и почему нужно стараться. А когда у малыша есть конкретный стимул, он и заниматься будет усерднее.</w:t>
      </w:r>
    </w:p>
    <w:p w14:paraId="5D16A756" w14:textId="77777777" w:rsidR="002551CB" w:rsidRPr="000A4BC4" w:rsidRDefault="002551CB" w:rsidP="002551CB">
      <w:pPr>
        <w:spacing w:line="276" w:lineRule="auto"/>
        <w:ind w:firstLine="708"/>
        <w:jc w:val="both"/>
        <w:rPr>
          <w:color w:val="000000"/>
        </w:rPr>
      </w:pPr>
      <w:r w:rsidRPr="000A4BC4">
        <w:rPr>
          <w:color w:val="000000"/>
        </w:rPr>
        <w:t>Во-вторых, праздник – это возможность для родителей получить представление о том, какие у ребенка взаимоотношения с коллективом и с другими детьми.</w:t>
      </w:r>
    </w:p>
    <w:p w14:paraId="491E7771" w14:textId="266A810E" w:rsidR="002551CB" w:rsidRPr="000A4BC4" w:rsidRDefault="002551CB" w:rsidP="002551CB">
      <w:pPr>
        <w:spacing w:line="276" w:lineRule="auto"/>
        <w:ind w:firstLine="708"/>
        <w:jc w:val="both"/>
        <w:rPr>
          <w:color w:val="000000"/>
        </w:rPr>
      </w:pPr>
      <w:r w:rsidRPr="000A4BC4">
        <w:rPr>
          <w:color w:val="000000"/>
        </w:rPr>
        <w:t xml:space="preserve">В-третьих, праздник в детском саду позволяет родителям сравнить навыки своего ребенка с умениями сверстников, и, возможно, выделить какие-то проблемные моменты, над которыми стоит поработать дома. </w:t>
      </w:r>
      <w:r w:rsidR="00B202EC" w:rsidRPr="000A4BC4">
        <w:rPr>
          <w:color w:val="000000"/>
        </w:rPr>
        <w:t>Помимо этого,</w:t>
      </w:r>
      <w:r w:rsidRPr="000A4BC4">
        <w:rPr>
          <w:color w:val="000000"/>
        </w:rPr>
        <w:t xml:space="preserve"> педагоги могут оценить поведение ребенка в коллективе: насколько он общителен, не стесняется ли он, и достаточно ли он дисциплинирован.</w:t>
      </w:r>
    </w:p>
    <w:p w14:paraId="30D904CA" w14:textId="77777777" w:rsidR="002551CB" w:rsidRPr="000A4BC4" w:rsidRDefault="002551CB" w:rsidP="002551CB">
      <w:pPr>
        <w:spacing w:line="276" w:lineRule="auto"/>
        <w:ind w:firstLine="708"/>
        <w:jc w:val="both"/>
        <w:rPr>
          <w:color w:val="000000"/>
        </w:rPr>
      </w:pPr>
      <w:r w:rsidRPr="000A4BC4">
        <w:rPr>
          <w:color w:val="000000"/>
        </w:rPr>
        <w:t xml:space="preserve">Педагогический коллектив вправе не приглашать на праздники в ясельных группах, потому что малыши нередко реагируют слезами на появление родителей, к которым нельзя </w:t>
      </w:r>
      <w:r w:rsidRPr="000A4BC4">
        <w:rPr>
          <w:color w:val="000000"/>
        </w:rPr>
        <w:lastRenderedPageBreak/>
        <w:t>подойти, и теряют весь интерес к празднику. Во время эпидемиологических вспышек присутствие родителей тоже, как правило, не допускается.</w:t>
      </w:r>
    </w:p>
    <w:p w14:paraId="109991F4" w14:textId="2C8692C4" w:rsidR="002551CB" w:rsidRPr="000A4BC4" w:rsidRDefault="00B202EC" w:rsidP="002551CB">
      <w:pPr>
        <w:spacing w:line="276" w:lineRule="auto"/>
        <w:ind w:firstLine="708"/>
        <w:jc w:val="both"/>
        <w:rPr>
          <w:color w:val="000000"/>
        </w:rPr>
      </w:pPr>
      <w:r>
        <w:rPr>
          <w:bCs/>
          <w:iCs/>
          <w:color w:val="000000"/>
        </w:rPr>
        <w:t>МБДОУ</w:t>
      </w:r>
      <w:r>
        <w:rPr>
          <w:bCs/>
          <w:color w:val="000000"/>
        </w:rPr>
        <w:t xml:space="preserve"> «Д/С №4»</w:t>
      </w:r>
      <w:r>
        <w:rPr>
          <w:bCs/>
          <w:i/>
          <w:iCs/>
          <w:color w:val="000000"/>
        </w:rPr>
        <w:t xml:space="preserve"> </w:t>
      </w:r>
      <w:r w:rsidR="002551CB" w:rsidRPr="000A4BC4">
        <w:rPr>
          <w:color w:val="000000"/>
        </w:rPr>
        <w:t>организует праздники в форме тематических мероприятий, например, праздник осени</w:t>
      </w:r>
      <w:r w:rsidR="005A1F93">
        <w:rPr>
          <w:color w:val="000000"/>
        </w:rPr>
        <w:t>,</w:t>
      </w:r>
      <w:r w:rsidR="005A1F93" w:rsidRPr="005A1F93">
        <w:rPr>
          <w:color w:val="000000"/>
        </w:rPr>
        <w:t xml:space="preserve"> </w:t>
      </w:r>
      <w:r w:rsidR="005A1F93">
        <w:rPr>
          <w:color w:val="000000"/>
        </w:rPr>
        <w:t>День матери</w:t>
      </w:r>
      <w:r w:rsidR="005A1F93" w:rsidRPr="000A4BC4">
        <w:rPr>
          <w:color w:val="000000"/>
        </w:rPr>
        <w:t>,</w:t>
      </w:r>
      <w:r w:rsidR="002551CB" w:rsidRPr="000A4BC4">
        <w:rPr>
          <w:color w:val="000000"/>
        </w:rPr>
        <w:t xml:space="preserve"> новый год, мамин праздник, день Победы, а также утренников. Конкретная форма проведения праздника определяется календарным планом воспитательной работы </w:t>
      </w:r>
      <w:r>
        <w:rPr>
          <w:bCs/>
          <w:iCs/>
          <w:color w:val="000000"/>
        </w:rPr>
        <w:t>МБДОУ</w:t>
      </w:r>
      <w:r>
        <w:rPr>
          <w:bCs/>
          <w:color w:val="000000"/>
        </w:rPr>
        <w:t xml:space="preserve"> «Д/С №4»</w:t>
      </w:r>
      <w:r w:rsidR="002551CB" w:rsidRPr="000A4BC4">
        <w:rPr>
          <w:color w:val="000000"/>
        </w:rPr>
        <w:t>.</w:t>
      </w:r>
    </w:p>
    <w:p w14:paraId="6E80E593" w14:textId="77777777" w:rsidR="002551CB" w:rsidRPr="000A4BC4" w:rsidRDefault="002551CB" w:rsidP="002551CB">
      <w:pPr>
        <w:spacing w:line="276" w:lineRule="auto"/>
        <w:jc w:val="center"/>
        <w:rPr>
          <w:color w:val="000000"/>
        </w:rPr>
      </w:pPr>
      <w:r w:rsidRPr="000A4BC4">
        <w:rPr>
          <w:b/>
          <w:bCs/>
          <w:color w:val="000000"/>
        </w:rPr>
        <w:t>Модуль 3. Фольклорные мероприятия</w:t>
      </w:r>
    </w:p>
    <w:p w14:paraId="61F4317C" w14:textId="486C54E7" w:rsidR="002551CB" w:rsidRPr="000A4BC4" w:rsidRDefault="002551CB" w:rsidP="002551CB">
      <w:pPr>
        <w:spacing w:line="276" w:lineRule="auto"/>
        <w:ind w:firstLine="708"/>
        <w:jc w:val="both"/>
        <w:rPr>
          <w:color w:val="000000"/>
        </w:rPr>
      </w:pPr>
      <w:r w:rsidRPr="000A4BC4">
        <w:rPr>
          <w:color w:val="000000"/>
        </w:rPr>
        <w:t>Фольклорные мероприятия могут пересекаться с праздниками, но существенно отличаются от остальных воспитательных мероприятий детского сада тем, что направлены на раскрытие социокультурных ценностей нашего народа, знакомство детей с традициями</w:t>
      </w:r>
      <w:r w:rsidR="00182AE0">
        <w:rPr>
          <w:color w:val="000000"/>
        </w:rPr>
        <w:t>,</w:t>
      </w:r>
      <w:r w:rsidRPr="000A4BC4">
        <w:rPr>
          <w:color w:val="000000"/>
        </w:rPr>
        <w:t xml:space="preserve"> праздниками</w:t>
      </w:r>
      <w:r w:rsidR="00182AE0">
        <w:rPr>
          <w:color w:val="000000"/>
        </w:rPr>
        <w:t xml:space="preserve"> и обычаями многонациональной Республики Дагестан</w:t>
      </w:r>
      <w:r w:rsidRPr="000A4BC4">
        <w:rPr>
          <w:color w:val="000000"/>
        </w:rPr>
        <w:t xml:space="preserve">, </w:t>
      </w:r>
    </w:p>
    <w:p w14:paraId="62E321F5" w14:textId="6D89D123" w:rsidR="002551CB" w:rsidRPr="000A4BC4" w:rsidRDefault="002551CB" w:rsidP="002551CB">
      <w:pPr>
        <w:spacing w:line="276" w:lineRule="auto"/>
        <w:ind w:firstLine="708"/>
        <w:jc w:val="both"/>
        <w:rPr>
          <w:color w:val="000000"/>
        </w:rPr>
      </w:pPr>
      <w:r w:rsidRPr="000A4BC4">
        <w:rPr>
          <w:color w:val="000000"/>
        </w:rPr>
        <w:t xml:space="preserve">Педагоги, занятые в организации </w:t>
      </w:r>
      <w:r w:rsidR="003D1FE6" w:rsidRPr="000A4BC4">
        <w:rPr>
          <w:color w:val="000000"/>
        </w:rPr>
        <w:t>фольклорного мероприятия,</w:t>
      </w:r>
      <w:r w:rsidRPr="000A4BC4">
        <w:rPr>
          <w:color w:val="000000"/>
        </w:rPr>
        <w:t xml:space="preserve"> должны учитывать важность поисковых действий и предварительной работы, построенных в каждом случае на взаимодействии и сотрудничестве взрослых и дошкольников. Например, показать ребенку историю </w:t>
      </w:r>
      <w:r w:rsidR="003D1FE6">
        <w:rPr>
          <w:color w:val="000000"/>
        </w:rPr>
        <w:t xml:space="preserve">национальных костюмов, </w:t>
      </w:r>
      <w:r w:rsidR="007B0B73">
        <w:rPr>
          <w:color w:val="000000"/>
        </w:rPr>
        <w:t>декоративно-прикладное искусство Дагестана</w:t>
      </w:r>
      <w:r w:rsidR="003D1FE6">
        <w:rPr>
          <w:color w:val="000000"/>
        </w:rPr>
        <w:t xml:space="preserve"> </w:t>
      </w:r>
      <w:r w:rsidRPr="000A4BC4">
        <w:rPr>
          <w:color w:val="000000"/>
        </w:rPr>
        <w:t xml:space="preserve">невозможно без посещения музеев, выставок, конкурсов. </w:t>
      </w:r>
    </w:p>
    <w:p w14:paraId="3E9AAB84" w14:textId="77777777" w:rsidR="002551CB" w:rsidRPr="000A4BC4" w:rsidRDefault="002551CB" w:rsidP="002551CB">
      <w:pPr>
        <w:spacing w:line="276" w:lineRule="auto"/>
        <w:ind w:firstLine="360"/>
        <w:jc w:val="both"/>
        <w:rPr>
          <w:color w:val="000000"/>
        </w:rPr>
      </w:pPr>
      <w:r w:rsidRPr="000A4BC4">
        <w:rPr>
          <w:color w:val="000000"/>
        </w:rPr>
        <w:t>В основе фольклорных мероприятий лежит комплексный подход к воспитанию и развитию дошкольников:</w:t>
      </w:r>
    </w:p>
    <w:p w14:paraId="4EB2B5ED" w14:textId="77777777" w:rsidR="002551CB" w:rsidRPr="000A4BC4" w:rsidRDefault="002551CB" w:rsidP="008D5763">
      <w:pPr>
        <w:numPr>
          <w:ilvl w:val="0"/>
          <w:numId w:val="48"/>
        </w:numPr>
        <w:spacing w:line="276" w:lineRule="auto"/>
        <w:jc w:val="both"/>
        <w:rPr>
          <w:color w:val="000000"/>
        </w:rPr>
      </w:pPr>
      <w:r w:rsidRPr="000A4BC4">
        <w:rPr>
          <w:color w:val="000000"/>
        </w:rPr>
        <w:t>формирование духовно-нравственных норм и ценностей;</w:t>
      </w:r>
    </w:p>
    <w:p w14:paraId="38FA302C" w14:textId="77777777" w:rsidR="002551CB" w:rsidRPr="000A4BC4" w:rsidRDefault="002551CB" w:rsidP="008D5763">
      <w:pPr>
        <w:numPr>
          <w:ilvl w:val="0"/>
          <w:numId w:val="48"/>
        </w:numPr>
        <w:spacing w:line="276" w:lineRule="auto"/>
        <w:jc w:val="both"/>
        <w:rPr>
          <w:color w:val="000000"/>
          <w:lang w:val="en-US"/>
        </w:rPr>
      </w:pPr>
      <w:proofErr w:type="spellStart"/>
      <w:r w:rsidRPr="000A4BC4">
        <w:rPr>
          <w:color w:val="000000"/>
          <w:lang w:val="en-US"/>
        </w:rPr>
        <w:t>раскрепощение</w:t>
      </w:r>
      <w:proofErr w:type="spellEnd"/>
      <w:r w:rsidRPr="000A4BC4">
        <w:rPr>
          <w:color w:val="000000"/>
          <w:lang w:val="en-US"/>
        </w:rPr>
        <w:t xml:space="preserve">, </w:t>
      </w:r>
      <w:proofErr w:type="spellStart"/>
      <w:r w:rsidRPr="000A4BC4">
        <w:rPr>
          <w:color w:val="000000"/>
          <w:lang w:val="en-US"/>
        </w:rPr>
        <w:t>снятие</w:t>
      </w:r>
      <w:proofErr w:type="spellEnd"/>
      <w:r w:rsidRPr="000A4BC4">
        <w:rPr>
          <w:color w:val="000000"/>
          <w:lang w:val="en-US"/>
        </w:rPr>
        <w:t xml:space="preserve"> </w:t>
      </w:r>
      <w:proofErr w:type="spellStart"/>
      <w:r w:rsidRPr="000A4BC4">
        <w:rPr>
          <w:color w:val="000000"/>
          <w:lang w:val="en-US"/>
        </w:rPr>
        <w:t>эмоционального</w:t>
      </w:r>
      <w:proofErr w:type="spellEnd"/>
      <w:r w:rsidRPr="000A4BC4">
        <w:rPr>
          <w:color w:val="000000"/>
          <w:lang w:val="en-US"/>
        </w:rPr>
        <w:t xml:space="preserve"> </w:t>
      </w:r>
      <w:proofErr w:type="spellStart"/>
      <w:r w:rsidRPr="000A4BC4">
        <w:rPr>
          <w:color w:val="000000"/>
          <w:lang w:val="en-US"/>
        </w:rPr>
        <w:t>напряжения</w:t>
      </w:r>
      <w:proofErr w:type="spellEnd"/>
      <w:r w:rsidRPr="000A4BC4">
        <w:rPr>
          <w:color w:val="000000"/>
          <w:lang w:val="en-US"/>
        </w:rPr>
        <w:t>;</w:t>
      </w:r>
    </w:p>
    <w:p w14:paraId="7116D11D" w14:textId="77777777" w:rsidR="002551CB" w:rsidRPr="000A4BC4" w:rsidRDefault="002551CB" w:rsidP="008D5763">
      <w:pPr>
        <w:numPr>
          <w:ilvl w:val="0"/>
          <w:numId w:val="48"/>
        </w:numPr>
        <w:spacing w:line="276" w:lineRule="auto"/>
        <w:jc w:val="both"/>
        <w:rPr>
          <w:color w:val="000000"/>
          <w:lang w:val="en-US"/>
        </w:rPr>
      </w:pPr>
      <w:proofErr w:type="spellStart"/>
      <w:r w:rsidRPr="000A4BC4">
        <w:rPr>
          <w:color w:val="000000"/>
          <w:lang w:val="en-US"/>
        </w:rPr>
        <w:t>социализация</w:t>
      </w:r>
      <w:proofErr w:type="spellEnd"/>
      <w:r w:rsidRPr="000A4BC4">
        <w:rPr>
          <w:color w:val="000000"/>
          <w:lang w:val="en-US"/>
        </w:rPr>
        <w:t xml:space="preserve">, </w:t>
      </w:r>
      <w:proofErr w:type="spellStart"/>
      <w:r w:rsidRPr="000A4BC4">
        <w:rPr>
          <w:color w:val="000000"/>
          <w:lang w:val="en-US"/>
        </w:rPr>
        <w:t>развитие</w:t>
      </w:r>
      <w:proofErr w:type="spellEnd"/>
      <w:r w:rsidRPr="000A4BC4">
        <w:rPr>
          <w:color w:val="000000"/>
          <w:lang w:val="en-US"/>
        </w:rPr>
        <w:t xml:space="preserve"> </w:t>
      </w:r>
      <w:proofErr w:type="spellStart"/>
      <w:r w:rsidRPr="000A4BC4">
        <w:rPr>
          <w:color w:val="000000"/>
          <w:lang w:val="en-US"/>
        </w:rPr>
        <w:t>коммуникативных</w:t>
      </w:r>
      <w:proofErr w:type="spellEnd"/>
      <w:r w:rsidRPr="000A4BC4">
        <w:rPr>
          <w:color w:val="000000"/>
          <w:lang w:val="en-US"/>
        </w:rPr>
        <w:t xml:space="preserve"> </w:t>
      </w:r>
      <w:proofErr w:type="spellStart"/>
      <w:r w:rsidRPr="000A4BC4">
        <w:rPr>
          <w:color w:val="000000"/>
          <w:lang w:val="en-US"/>
        </w:rPr>
        <w:t>навыков</w:t>
      </w:r>
      <w:proofErr w:type="spellEnd"/>
      <w:r w:rsidRPr="000A4BC4">
        <w:rPr>
          <w:color w:val="000000"/>
          <w:lang w:val="en-US"/>
        </w:rPr>
        <w:t>.</w:t>
      </w:r>
    </w:p>
    <w:p w14:paraId="119B6501" w14:textId="77777777" w:rsidR="002551CB" w:rsidRDefault="002551CB" w:rsidP="002551CB">
      <w:pPr>
        <w:spacing w:line="276" w:lineRule="auto"/>
        <w:jc w:val="both"/>
        <w:rPr>
          <w:color w:val="000000"/>
        </w:rPr>
      </w:pPr>
    </w:p>
    <w:p w14:paraId="117E7F61" w14:textId="77777777" w:rsidR="002551CB" w:rsidRPr="00D52E02" w:rsidRDefault="002551CB" w:rsidP="002551CB">
      <w:pPr>
        <w:pStyle w:val="1"/>
        <w:spacing w:before="0" w:line="276" w:lineRule="auto"/>
        <w:contextualSpacing/>
        <w:jc w:val="center"/>
        <w:rPr>
          <w:rFonts w:ascii="Times New Roman" w:hAnsi="Times New Roman"/>
          <w:b/>
          <w:bCs/>
          <w:color w:val="000000"/>
          <w:sz w:val="24"/>
          <w:szCs w:val="24"/>
        </w:rPr>
      </w:pPr>
      <w:bookmarkStart w:id="42" w:name="_Toc73604264"/>
      <w:bookmarkStart w:id="43" w:name="_Toc74086740"/>
      <w:bookmarkStart w:id="44" w:name="_Toc74089686"/>
      <w:bookmarkStart w:id="45" w:name="_Toc486906041"/>
      <w:r w:rsidRPr="00D52E02">
        <w:rPr>
          <w:rFonts w:ascii="Times New Roman" w:hAnsi="Times New Roman"/>
          <w:b/>
          <w:bCs/>
          <w:color w:val="000000"/>
          <w:sz w:val="24"/>
          <w:szCs w:val="24"/>
        </w:rPr>
        <w:t>2.2. Особенности реализации воспитательного процесса</w:t>
      </w:r>
      <w:r w:rsidRPr="00D52E02">
        <w:rPr>
          <w:rFonts w:ascii="Times New Roman" w:hAnsi="Times New Roman"/>
          <w:b/>
          <w:bCs/>
          <w:color w:val="000000"/>
          <w:sz w:val="24"/>
          <w:szCs w:val="24"/>
          <w:lang w:val="ru-RU"/>
        </w:rPr>
        <w:t xml:space="preserve"> </w:t>
      </w:r>
      <w:r w:rsidRPr="00D52E02">
        <w:rPr>
          <w:rFonts w:ascii="Times New Roman" w:hAnsi="Times New Roman"/>
          <w:b/>
          <w:bCs/>
          <w:color w:val="000000"/>
          <w:sz w:val="24"/>
          <w:szCs w:val="24"/>
        </w:rPr>
        <w:t xml:space="preserve">в </w:t>
      </w:r>
      <w:bookmarkEnd w:id="42"/>
      <w:bookmarkEnd w:id="43"/>
      <w:bookmarkEnd w:id="44"/>
      <w:r w:rsidRPr="00D52E02">
        <w:rPr>
          <w:rFonts w:ascii="Times New Roman" w:hAnsi="Times New Roman"/>
          <w:b/>
          <w:bCs/>
          <w:color w:val="000000"/>
          <w:sz w:val="24"/>
          <w:szCs w:val="24"/>
          <w:lang w:val="ru-RU"/>
        </w:rPr>
        <w:t>ДОО</w:t>
      </w:r>
      <w:bookmarkEnd w:id="45"/>
    </w:p>
    <w:p w14:paraId="3CE95F91" w14:textId="77777777" w:rsidR="002551CB" w:rsidRPr="00D52E02" w:rsidRDefault="002551CB" w:rsidP="002551CB">
      <w:pPr>
        <w:spacing w:line="276" w:lineRule="auto"/>
        <w:ind w:firstLine="709"/>
        <w:jc w:val="both"/>
        <w:rPr>
          <w:b/>
          <w:bCs/>
          <w:color w:val="000000"/>
        </w:rPr>
      </w:pPr>
    </w:p>
    <w:p w14:paraId="60040169" w14:textId="77777777" w:rsidR="002551CB" w:rsidRPr="00D52E02" w:rsidRDefault="002551CB" w:rsidP="002551CB">
      <w:pPr>
        <w:spacing w:line="276" w:lineRule="auto"/>
        <w:ind w:firstLine="567"/>
        <w:jc w:val="both"/>
        <w:rPr>
          <w:bCs/>
          <w:color w:val="000000"/>
        </w:rPr>
      </w:pPr>
      <w:r w:rsidRPr="00D52E02">
        <w:rPr>
          <w:color w:val="000000"/>
        </w:rPr>
        <w:t xml:space="preserve">В соответствии с </w:t>
      </w:r>
      <w:r w:rsidRPr="00D52E02">
        <w:rPr>
          <w:bCs/>
          <w:color w:val="000000"/>
        </w:rPr>
        <w:t xml:space="preserve">Федеральным Законом от 29.12.2012 №273-ФЗ «Об образовании </w:t>
      </w:r>
      <w:r w:rsidRPr="00D52E02">
        <w:rPr>
          <w:bCs/>
          <w:color w:val="000000"/>
        </w:rPr>
        <w:br/>
        <w:t>в Российской Федерации» ДО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w:t>
      </w:r>
      <w:r w:rsidRPr="00D52E02">
        <w:rPr>
          <w:color w:val="000000"/>
          <w:shd w:val="clear" w:color="auto" w:fill="FFFFFF"/>
        </w:rPr>
        <w:t xml:space="preserve"> </w:t>
      </w:r>
      <w:r w:rsidRPr="00D52E02">
        <w:rPr>
          <w:bCs/>
          <w:color w:val="000000"/>
        </w:rPr>
        <w:t>деятельности, сохранение и укрепление здоровья детей дошкольного возраста. Образовательные программы ДО направлены на разностороннее развитие детей дошкольного возраста с учетом их возрастных и индивидуальных особенностей, в том числе на достижение детьми дошкольного возраста уровня развития, необходимого и достаточного для успешного освоения ими образовательных программ НОО, на основе специфичных для детей дошкольного возраста видов деятельности.</w:t>
      </w:r>
    </w:p>
    <w:p w14:paraId="14B6FAC7" w14:textId="77777777" w:rsidR="002551CB" w:rsidRPr="00D52E02" w:rsidRDefault="002551CB" w:rsidP="002551CB">
      <w:pPr>
        <w:spacing w:line="276" w:lineRule="auto"/>
        <w:ind w:firstLine="709"/>
        <w:jc w:val="both"/>
        <w:rPr>
          <w:color w:val="000000"/>
        </w:rPr>
      </w:pPr>
      <w:r w:rsidRPr="00D52E02">
        <w:rPr>
          <w:color w:val="000000"/>
        </w:rPr>
        <w:t xml:space="preserve">Результаты достижений по целевым ориентирам Программы воспитания </w:t>
      </w:r>
      <w:r w:rsidRPr="00D52E02">
        <w:rPr>
          <w:color w:val="000000"/>
        </w:rPr>
        <w:br/>
        <w:t xml:space="preserve">не подлежат непосредственной оценке, в том числе в виде педагогической диагностики, </w:t>
      </w:r>
      <w:r w:rsidRPr="00D52E02">
        <w:rPr>
          <w:color w:val="000000"/>
        </w:rPr>
        <w:br/>
        <w:t>и не являются основанием для их формального сравнения с реальными достижениями детей.</w:t>
      </w:r>
    </w:p>
    <w:p w14:paraId="4ABF71C5" w14:textId="77777777" w:rsidR="002551CB" w:rsidRPr="00D52E02" w:rsidRDefault="002551CB" w:rsidP="002551CB">
      <w:pPr>
        <w:spacing w:line="276" w:lineRule="auto"/>
        <w:ind w:firstLine="708"/>
        <w:jc w:val="both"/>
        <w:rPr>
          <w:color w:val="000000"/>
        </w:rPr>
      </w:pPr>
      <w:r w:rsidRPr="00D52E02">
        <w:rPr>
          <w:color w:val="000000"/>
        </w:rPr>
        <w:t xml:space="preserve">В </w:t>
      </w:r>
      <w:r w:rsidRPr="00675226">
        <w:rPr>
          <w:color w:val="000000"/>
        </w:rPr>
        <w:t xml:space="preserve">перечне особенностей организации воспитательного процесса в ДОО, выступающих в качестве факторов, признаков, характеристик, определяющих содержание </w:t>
      </w:r>
      <w:r w:rsidRPr="00675226">
        <w:rPr>
          <w:bCs/>
          <w:color w:val="000000"/>
        </w:rPr>
        <w:t>рабочей</w:t>
      </w:r>
      <w:r w:rsidRPr="00675226">
        <w:rPr>
          <w:color w:val="000000"/>
        </w:rPr>
        <w:t xml:space="preserve"> программы воспитания,</w:t>
      </w:r>
      <w:r w:rsidRPr="00D52E02">
        <w:rPr>
          <w:color w:val="000000"/>
        </w:rPr>
        <w:t xml:space="preserve"> целесообразно отобразить:</w:t>
      </w:r>
    </w:p>
    <w:p w14:paraId="2D7C655D"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 xml:space="preserve">региональные и территориальные особенности социокультурного окружения </w:t>
      </w:r>
      <w:r w:rsidRPr="00675226">
        <w:rPr>
          <w:color w:val="000000"/>
          <w:sz w:val="24"/>
          <w:lang w:val="ru-RU"/>
        </w:rPr>
        <w:t>Д</w:t>
      </w:r>
      <w:r w:rsidRPr="00675226">
        <w:rPr>
          <w:color w:val="000000"/>
          <w:sz w:val="24"/>
        </w:rPr>
        <w:t>ОО;</w:t>
      </w:r>
    </w:p>
    <w:p w14:paraId="18496F9D"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lastRenderedPageBreak/>
        <w:t>воспитательн</w:t>
      </w:r>
      <w:r w:rsidRPr="00675226">
        <w:rPr>
          <w:color w:val="000000"/>
          <w:sz w:val="24"/>
          <w:lang w:val="ru-RU"/>
        </w:rPr>
        <w:t xml:space="preserve">о </w:t>
      </w:r>
      <w:r w:rsidRPr="00675226">
        <w:rPr>
          <w:color w:val="000000"/>
          <w:sz w:val="24"/>
        </w:rPr>
        <w:t xml:space="preserve">значимые проекты и программы, в которых уже участвует </w:t>
      </w:r>
      <w:r w:rsidRPr="00675226">
        <w:rPr>
          <w:color w:val="000000"/>
          <w:sz w:val="24"/>
          <w:lang w:val="ru-RU"/>
        </w:rPr>
        <w:t>Д</w:t>
      </w:r>
      <w:r w:rsidRPr="00675226">
        <w:rPr>
          <w:color w:val="000000"/>
          <w:sz w:val="24"/>
        </w:rPr>
        <w:t xml:space="preserve">ОО, дифференцируемые по признакам: федеральные, региональные, </w:t>
      </w:r>
      <w:r w:rsidRPr="00675226">
        <w:rPr>
          <w:color w:val="000000"/>
          <w:sz w:val="24"/>
          <w:lang w:val="ru-RU"/>
        </w:rPr>
        <w:t>муниципальные, тематические и т.д.</w:t>
      </w:r>
      <w:r>
        <w:rPr>
          <w:color w:val="000000"/>
          <w:sz w:val="24"/>
          <w:lang w:val="ru-RU"/>
        </w:rPr>
        <w:t>;</w:t>
      </w:r>
    </w:p>
    <w:p w14:paraId="544B90CF"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 xml:space="preserve">воспитательно значимые проекты и программы, в которых </w:t>
      </w:r>
      <w:r w:rsidRPr="00675226">
        <w:rPr>
          <w:color w:val="000000"/>
          <w:sz w:val="24"/>
          <w:lang w:val="ru-RU"/>
        </w:rPr>
        <w:t>Д</w:t>
      </w:r>
      <w:r w:rsidRPr="00675226">
        <w:rPr>
          <w:color w:val="000000"/>
          <w:sz w:val="24"/>
        </w:rPr>
        <w:t>ОО намерено принять участие, дифференцируемые по тем же признакам;</w:t>
      </w:r>
    </w:p>
    <w:p w14:paraId="71FF2692"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 xml:space="preserve">ключевые элементы уклада </w:t>
      </w:r>
      <w:r w:rsidRPr="00675226">
        <w:rPr>
          <w:color w:val="000000"/>
          <w:sz w:val="24"/>
          <w:lang w:val="ru-RU"/>
        </w:rPr>
        <w:t>Д</w:t>
      </w:r>
      <w:r w:rsidRPr="00675226">
        <w:rPr>
          <w:color w:val="000000"/>
          <w:sz w:val="24"/>
        </w:rPr>
        <w:t>ОО в соответствие со сложившейся моделью воспитательно значимой деятельности, накопленного опыта, достижений, следования традиции, ее уклада жизни;</w:t>
      </w:r>
    </w:p>
    <w:p w14:paraId="647792EB"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наличие оригинальных, опережающих, перспективных технологий воспитательно значимой деятельности, потенциальных «точек роста»;</w:t>
      </w:r>
    </w:p>
    <w:p w14:paraId="5A4C2027"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 xml:space="preserve">существенные отличия </w:t>
      </w:r>
      <w:r w:rsidRPr="00675226">
        <w:rPr>
          <w:color w:val="000000"/>
          <w:sz w:val="24"/>
          <w:lang w:val="ru-RU"/>
        </w:rPr>
        <w:t>Д</w:t>
      </w:r>
      <w:r w:rsidRPr="00675226">
        <w:rPr>
          <w:color w:val="000000"/>
          <w:sz w:val="24"/>
        </w:rPr>
        <w:t xml:space="preserve">ОО от других </w:t>
      </w:r>
      <w:r w:rsidRPr="00675226">
        <w:rPr>
          <w:color w:val="000000"/>
          <w:sz w:val="24"/>
          <w:lang w:val="ru-RU"/>
        </w:rPr>
        <w:t xml:space="preserve">ОО </w:t>
      </w:r>
      <w:r w:rsidRPr="00675226">
        <w:rPr>
          <w:color w:val="000000"/>
          <w:sz w:val="24"/>
        </w:rPr>
        <w:t>по признаку проблемных зон, дефицитов, барьеров, которые преодолеваются</w:t>
      </w:r>
      <w:r w:rsidRPr="00675226">
        <w:rPr>
          <w:color w:val="000000"/>
          <w:sz w:val="24"/>
          <w:lang w:val="ru-RU"/>
        </w:rPr>
        <w:t>,</w:t>
      </w:r>
      <w:r w:rsidRPr="00675226">
        <w:rPr>
          <w:color w:val="000000"/>
          <w:sz w:val="24"/>
        </w:rPr>
        <w:t xml:space="preserve"> благодаря решениям, отсутствующим или недостаточно выраженным в массовой практике;</w:t>
      </w:r>
    </w:p>
    <w:p w14:paraId="357A6FC1"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 xml:space="preserve">общие характеристики содержания и форм воспитания в общей структуре воспитательной работы в </w:t>
      </w:r>
      <w:r w:rsidRPr="00675226">
        <w:rPr>
          <w:color w:val="000000"/>
          <w:sz w:val="24"/>
          <w:lang w:val="ru-RU"/>
        </w:rPr>
        <w:t>Д</w:t>
      </w:r>
      <w:r w:rsidRPr="00675226">
        <w:rPr>
          <w:color w:val="000000"/>
          <w:sz w:val="24"/>
        </w:rPr>
        <w:t>ОО;</w:t>
      </w:r>
    </w:p>
    <w:p w14:paraId="351E150F"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 xml:space="preserve">особенности воспитательно значимого взаимодействия с социальными партнерами </w:t>
      </w:r>
      <w:r w:rsidRPr="00675226">
        <w:rPr>
          <w:color w:val="000000"/>
          <w:sz w:val="24"/>
          <w:lang w:val="ru-RU"/>
        </w:rPr>
        <w:t>Д</w:t>
      </w:r>
      <w:r w:rsidRPr="00675226">
        <w:rPr>
          <w:color w:val="000000"/>
          <w:sz w:val="24"/>
        </w:rPr>
        <w:t>ОО;</w:t>
      </w:r>
    </w:p>
    <w:p w14:paraId="5E1AA109"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степень включенности в процессы сопоставительного анализа по результатам воспитательно значимых конкурсов лучших практик, мониторингов и т.д.;</w:t>
      </w:r>
    </w:p>
    <w:p w14:paraId="3EA0C623" w14:textId="77777777" w:rsidR="002551CB" w:rsidRPr="00675226" w:rsidRDefault="002551CB" w:rsidP="008D5763">
      <w:pPr>
        <w:pStyle w:val="a4"/>
        <w:numPr>
          <w:ilvl w:val="0"/>
          <w:numId w:val="43"/>
        </w:numPr>
        <w:tabs>
          <w:tab w:val="left" w:pos="1134"/>
        </w:tabs>
        <w:spacing w:line="276" w:lineRule="auto"/>
        <w:ind w:left="1134"/>
        <w:jc w:val="both"/>
        <w:rPr>
          <w:color w:val="000000"/>
          <w:sz w:val="24"/>
        </w:rPr>
      </w:pPr>
      <w:r w:rsidRPr="00675226">
        <w:rPr>
          <w:color w:val="000000"/>
          <w:sz w:val="24"/>
        </w:rPr>
        <w:t xml:space="preserve">особенности </w:t>
      </w:r>
      <w:r w:rsidRPr="00675226">
        <w:rPr>
          <w:color w:val="000000"/>
          <w:sz w:val="24"/>
          <w:lang w:val="ru-RU"/>
        </w:rPr>
        <w:t>Д</w:t>
      </w:r>
      <w:r w:rsidRPr="00675226">
        <w:rPr>
          <w:color w:val="000000"/>
          <w:sz w:val="24"/>
        </w:rPr>
        <w:t>ОО, связанные с работой с детьми с ограниченными возможностями здоровья, в том числе с инвалидностью.</w:t>
      </w:r>
    </w:p>
    <w:p w14:paraId="38DE0DD3" w14:textId="77777777" w:rsidR="002551CB" w:rsidRPr="00D52E02" w:rsidRDefault="002551CB" w:rsidP="002551CB">
      <w:pPr>
        <w:spacing w:line="276" w:lineRule="auto"/>
        <w:rPr>
          <w:color w:val="000000"/>
        </w:rPr>
      </w:pPr>
    </w:p>
    <w:p w14:paraId="39C51AB7" w14:textId="77777777" w:rsidR="002551CB" w:rsidRPr="00D52E02" w:rsidRDefault="002551CB" w:rsidP="002551CB">
      <w:pPr>
        <w:pStyle w:val="1"/>
        <w:spacing w:before="0" w:line="276" w:lineRule="auto"/>
        <w:contextualSpacing/>
        <w:jc w:val="center"/>
        <w:rPr>
          <w:rFonts w:ascii="Times New Roman" w:hAnsi="Times New Roman"/>
          <w:b/>
          <w:bCs/>
          <w:color w:val="000000"/>
          <w:sz w:val="24"/>
          <w:szCs w:val="24"/>
        </w:rPr>
      </w:pPr>
      <w:bookmarkStart w:id="46" w:name="_Toc73604265"/>
      <w:bookmarkStart w:id="47" w:name="_Toc74086741"/>
      <w:bookmarkStart w:id="48" w:name="_Toc74089687"/>
      <w:bookmarkStart w:id="49" w:name="_Toc486906042"/>
      <w:r w:rsidRPr="00D52E02">
        <w:rPr>
          <w:rFonts w:ascii="Times New Roman" w:hAnsi="Times New Roman"/>
          <w:b/>
          <w:bCs/>
          <w:color w:val="000000"/>
          <w:sz w:val="24"/>
          <w:szCs w:val="24"/>
        </w:rPr>
        <w:t xml:space="preserve">2.3. Особенности взаимодействия педагогического коллектива с семьями воспитанников в процессе реализации </w:t>
      </w:r>
      <w:r w:rsidRPr="00D52E02">
        <w:rPr>
          <w:rFonts w:ascii="Times New Roman" w:hAnsi="Times New Roman"/>
          <w:b/>
          <w:bCs/>
          <w:color w:val="000000"/>
          <w:sz w:val="24"/>
          <w:szCs w:val="24"/>
          <w:lang w:val="ru-RU"/>
        </w:rPr>
        <w:t>П</w:t>
      </w:r>
      <w:proofErr w:type="spellStart"/>
      <w:r w:rsidRPr="00D52E02">
        <w:rPr>
          <w:rFonts w:ascii="Times New Roman" w:hAnsi="Times New Roman"/>
          <w:b/>
          <w:bCs/>
          <w:color w:val="000000"/>
          <w:sz w:val="24"/>
          <w:szCs w:val="24"/>
        </w:rPr>
        <w:t>рограммы</w:t>
      </w:r>
      <w:proofErr w:type="spellEnd"/>
      <w:r w:rsidRPr="00D52E02">
        <w:rPr>
          <w:rFonts w:ascii="Times New Roman" w:hAnsi="Times New Roman"/>
          <w:b/>
          <w:bCs/>
          <w:color w:val="000000"/>
          <w:sz w:val="24"/>
          <w:szCs w:val="24"/>
        </w:rPr>
        <w:t xml:space="preserve"> воспитания</w:t>
      </w:r>
      <w:bookmarkEnd w:id="46"/>
      <w:bookmarkEnd w:id="47"/>
      <w:bookmarkEnd w:id="48"/>
      <w:bookmarkEnd w:id="49"/>
    </w:p>
    <w:p w14:paraId="599EA7C2" w14:textId="77777777" w:rsidR="002551CB" w:rsidRPr="00D52E02" w:rsidRDefault="002551CB" w:rsidP="002551CB">
      <w:pPr>
        <w:spacing w:line="276" w:lineRule="auto"/>
        <w:rPr>
          <w:color w:val="000000"/>
        </w:rPr>
      </w:pPr>
    </w:p>
    <w:p w14:paraId="3696B00B" w14:textId="77777777" w:rsidR="002551CB" w:rsidRPr="00D52E02" w:rsidRDefault="002551CB" w:rsidP="002551CB">
      <w:pPr>
        <w:tabs>
          <w:tab w:val="left" w:pos="851"/>
        </w:tabs>
        <w:spacing w:line="276" w:lineRule="auto"/>
        <w:ind w:firstLine="567"/>
        <w:jc w:val="both"/>
        <w:rPr>
          <w:color w:val="000000"/>
        </w:rPr>
      </w:pPr>
      <w:r w:rsidRPr="00D52E02">
        <w:rPr>
          <w:color w:val="000000"/>
        </w:rPr>
        <w:t xml:space="preserve">В целях реализации социокультурного потенциала региона </w:t>
      </w:r>
      <w:r w:rsidRPr="00675226">
        <w:rPr>
          <w:color w:val="000000"/>
        </w:rPr>
        <w:t>для развития ребенка, работа с родителями/законными представителями детей дошкольного возраста должна</w:t>
      </w:r>
      <w:r w:rsidRPr="00D52E02">
        <w:rPr>
          <w:color w:val="000000"/>
        </w:rPr>
        <w:t xml:space="preserve"> строиться на принципах ценностного единства и сотрудничества всех субъектов социокультурного окружения ДОО.</w:t>
      </w:r>
    </w:p>
    <w:p w14:paraId="4DEC656B" w14:textId="77777777" w:rsidR="002551CB" w:rsidRPr="00D52E02" w:rsidRDefault="002551CB" w:rsidP="002551CB">
      <w:pPr>
        <w:tabs>
          <w:tab w:val="left" w:pos="851"/>
        </w:tabs>
        <w:spacing w:line="276" w:lineRule="auto"/>
        <w:ind w:firstLine="567"/>
        <w:jc w:val="both"/>
        <w:rPr>
          <w:color w:val="000000"/>
        </w:rPr>
      </w:pPr>
      <w:r w:rsidRPr="00675226">
        <w:rPr>
          <w:color w:val="000000"/>
        </w:rPr>
        <w:t>Ценностное единство и готовность к сотрудничеству всех участников образовательных отношений составляет основу уклада ДОО, в которой строится воспитательная работа.</w:t>
      </w:r>
    </w:p>
    <w:p w14:paraId="5177DB18" w14:textId="77777777" w:rsidR="002551CB" w:rsidRPr="00D52E02" w:rsidRDefault="002551CB" w:rsidP="002551CB">
      <w:pPr>
        <w:tabs>
          <w:tab w:val="left" w:pos="851"/>
        </w:tabs>
        <w:spacing w:line="276" w:lineRule="auto"/>
        <w:ind w:firstLine="567"/>
        <w:jc w:val="both"/>
        <w:rPr>
          <w:rFonts w:eastAsia="№Е"/>
          <w:b/>
          <w:i/>
          <w:iCs/>
          <w:color w:val="000000"/>
        </w:rPr>
      </w:pPr>
      <w:r w:rsidRPr="00D52E02">
        <w:rPr>
          <w:rFonts w:eastAsia="№Е"/>
          <w:b/>
          <w:iCs/>
          <w:color w:val="000000"/>
        </w:rPr>
        <w:t>Групповые формы работы:</w:t>
      </w:r>
    </w:p>
    <w:p w14:paraId="7E1D0E98" w14:textId="5B291849" w:rsidR="002551CB" w:rsidRPr="00D52E02" w:rsidRDefault="002551CB" w:rsidP="002551CB">
      <w:pPr>
        <w:pStyle w:val="a4"/>
        <w:numPr>
          <w:ilvl w:val="0"/>
          <w:numId w:val="4"/>
        </w:numPr>
        <w:tabs>
          <w:tab w:val="left" w:pos="993"/>
          <w:tab w:val="left" w:pos="1310"/>
        </w:tabs>
        <w:spacing w:line="276" w:lineRule="auto"/>
        <w:ind w:left="993" w:right="175"/>
        <w:jc w:val="both"/>
        <w:rPr>
          <w:color w:val="000000"/>
          <w:sz w:val="24"/>
          <w:szCs w:val="24"/>
        </w:rPr>
      </w:pPr>
      <w:r w:rsidRPr="00D52E02">
        <w:rPr>
          <w:color w:val="000000"/>
          <w:sz w:val="24"/>
          <w:szCs w:val="24"/>
        </w:rPr>
        <w:t xml:space="preserve">Родительский комитет </w:t>
      </w:r>
      <w:r w:rsidRPr="00D52E02">
        <w:rPr>
          <w:color w:val="000000"/>
          <w:sz w:val="24"/>
          <w:szCs w:val="24"/>
          <w:lang w:val="ru-RU"/>
        </w:rPr>
        <w:t>Д</w:t>
      </w:r>
      <w:r w:rsidRPr="00D52E02">
        <w:rPr>
          <w:color w:val="000000"/>
          <w:sz w:val="24"/>
          <w:szCs w:val="24"/>
        </w:rPr>
        <w:t>ОО, участвующие в решении вопросов воспитания и социализации детей.</w:t>
      </w:r>
    </w:p>
    <w:p w14:paraId="2F061E6A" w14:textId="77777777" w:rsidR="002551CB" w:rsidRPr="00D52E02" w:rsidRDefault="002551CB" w:rsidP="002551CB">
      <w:pPr>
        <w:pStyle w:val="a4"/>
        <w:numPr>
          <w:ilvl w:val="0"/>
          <w:numId w:val="4"/>
        </w:numPr>
        <w:tabs>
          <w:tab w:val="left" w:pos="993"/>
          <w:tab w:val="left" w:pos="1310"/>
        </w:tabs>
        <w:spacing w:line="276" w:lineRule="auto"/>
        <w:ind w:left="993" w:right="175"/>
        <w:jc w:val="both"/>
        <w:rPr>
          <w:i/>
          <w:iCs/>
          <w:color w:val="000000"/>
          <w:sz w:val="24"/>
          <w:szCs w:val="24"/>
        </w:rPr>
      </w:pPr>
      <w:r w:rsidRPr="00D52E02">
        <w:rPr>
          <w:color w:val="000000"/>
          <w:sz w:val="24"/>
          <w:szCs w:val="24"/>
        </w:rPr>
        <w:t>Педагогические гостиные, посвященные вопросам воспитания мастер-классы, семинары, круглые столы с приглашением специалистов.</w:t>
      </w:r>
    </w:p>
    <w:p w14:paraId="18C9A7D2" w14:textId="77777777" w:rsidR="002551CB" w:rsidRPr="00D52E02" w:rsidRDefault="002551CB" w:rsidP="002551CB">
      <w:pPr>
        <w:pStyle w:val="a4"/>
        <w:numPr>
          <w:ilvl w:val="0"/>
          <w:numId w:val="4"/>
        </w:numPr>
        <w:tabs>
          <w:tab w:val="left" w:pos="993"/>
          <w:tab w:val="left" w:pos="1310"/>
        </w:tabs>
        <w:spacing w:line="276" w:lineRule="auto"/>
        <w:ind w:left="993" w:right="175"/>
        <w:jc w:val="both"/>
        <w:rPr>
          <w:color w:val="000000"/>
          <w:sz w:val="24"/>
          <w:szCs w:val="24"/>
        </w:rPr>
      </w:pPr>
      <w:r w:rsidRPr="00D52E02">
        <w:rPr>
          <w:color w:val="000000"/>
          <w:sz w:val="24"/>
          <w:szCs w:val="24"/>
        </w:rPr>
        <w:t>Родительские собрания, посвященные обсуждению актуальных и острых проблем воспитания детей дошкольного возраста.</w:t>
      </w:r>
    </w:p>
    <w:p w14:paraId="0B37D891" w14:textId="15AD2930" w:rsidR="002551CB" w:rsidRPr="00D52E02" w:rsidRDefault="002551CB" w:rsidP="002551CB">
      <w:pPr>
        <w:pStyle w:val="a4"/>
        <w:numPr>
          <w:ilvl w:val="0"/>
          <w:numId w:val="4"/>
        </w:numPr>
        <w:tabs>
          <w:tab w:val="left" w:pos="993"/>
          <w:tab w:val="left" w:pos="1310"/>
        </w:tabs>
        <w:spacing w:line="276" w:lineRule="auto"/>
        <w:ind w:left="993" w:right="175"/>
        <w:jc w:val="both"/>
        <w:rPr>
          <w:color w:val="000000"/>
          <w:sz w:val="24"/>
          <w:szCs w:val="24"/>
        </w:rPr>
      </w:pPr>
      <w:r w:rsidRPr="00D52E02">
        <w:rPr>
          <w:color w:val="000000"/>
          <w:sz w:val="24"/>
          <w:szCs w:val="24"/>
        </w:rPr>
        <w:t>Взаимодействие в соц</w:t>
      </w:r>
      <w:r w:rsidRPr="00D52E02">
        <w:rPr>
          <w:color w:val="000000"/>
          <w:sz w:val="24"/>
          <w:szCs w:val="24"/>
          <w:lang w:val="ru-RU"/>
        </w:rPr>
        <w:t xml:space="preserve">иальных </w:t>
      </w:r>
      <w:r w:rsidRPr="00D52E02">
        <w:rPr>
          <w:color w:val="000000"/>
          <w:sz w:val="24"/>
          <w:szCs w:val="24"/>
        </w:rPr>
        <w:t>сетях</w:t>
      </w:r>
      <w:r w:rsidR="007B0B73">
        <w:rPr>
          <w:color w:val="000000"/>
          <w:sz w:val="24"/>
          <w:szCs w:val="24"/>
          <w:lang w:val="ru-RU"/>
        </w:rPr>
        <w:t xml:space="preserve">, </w:t>
      </w:r>
      <w:r w:rsidR="007B0B73" w:rsidRPr="00D52E02">
        <w:rPr>
          <w:color w:val="000000"/>
          <w:sz w:val="24"/>
          <w:szCs w:val="24"/>
        </w:rPr>
        <w:t xml:space="preserve"> </w:t>
      </w:r>
      <w:r w:rsidRPr="00D52E02">
        <w:rPr>
          <w:color w:val="000000"/>
          <w:sz w:val="24"/>
          <w:szCs w:val="24"/>
        </w:rPr>
        <w:t xml:space="preserve">сайт </w:t>
      </w:r>
      <w:r w:rsidRPr="00D52E02">
        <w:rPr>
          <w:color w:val="000000"/>
          <w:sz w:val="24"/>
          <w:szCs w:val="24"/>
          <w:lang w:val="ru-RU"/>
        </w:rPr>
        <w:t>Д</w:t>
      </w:r>
      <w:r w:rsidRPr="00D52E02">
        <w:rPr>
          <w:color w:val="000000"/>
          <w:sz w:val="24"/>
          <w:szCs w:val="24"/>
        </w:rPr>
        <w:t>ОО, виртуальные консультации психологов и педагогов.</w:t>
      </w:r>
    </w:p>
    <w:p w14:paraId="787BEBC5" w14:textId="77777777" w:rsidR="002551CB" w:rsidRPr="00D52E02" w:rsidRDefault="002551CB" w:rsidP="002551CB">
      <w:pPr>
        <w:pStyle w:val="a4"/>
        <w:tabs>
          <w:tab w:val="left" w:pos="851"/>
          <w:tab w:val="left" w:pos="1310"/>
        </w:tabs>
        <w:spacing w:line="276" w:lineRule="auto"/>
        <w:ind w:left="360" w:right="175"/>
        <w:jc w:val="both"/>
        <w:rPr>
          <w:color w:val="000000"/>
          <w:sz w:val="24"/>
          <w:szCs w:val="24"/>
        </w:rPr>
      </w:pPr>
    </w:p>
    <w:p w14:paraId="59537DFB" w14:textId="77777777" w:rsidR="007B0B73" w:rsidRDefault="007B0B73" w:rsidP="002551CB">
      <w:pPr>
        <w:pStyle w:val="a4"/>
        <w:shd w:val="clear" w:color="auto" w:fill="FFFFFF"/>
        <w:tabs>
          <w:tab w:val="left" w:pos="993"/>
          <w:tab w:val="left" w:pos="1310"/>
        </w:tabs>
        <w:spacing w:line="276" w:lineRule="auto"/>
        <w:ind w:left="567" w:right="-1"/>
        <w:rPr>
          <w:b/>
          <w:iCs/>
          <w:color w:val="000000"/>
          <w:sz w:val="24"/>
          <w:szCs w:val="24"/>
        </w:rPr>
      </w:pPr>
    </w:p>
    <w:p w14:paraId="027E7C62" w14:textId="77777777" w:rsidR="007B0B73" w:rsidRDefault="007B0B73" w:rsidP="002551CB">
      <w:pPr>
        <w:pStyle w:val="a4"/>
        <w:shd w:val="clear" w:color="auto" w:fill="FFFFFF"/>
        <w:tabs>
          <w:tab w:val="left" w:pos="993"/>
          <w:tab w:val="left" w:pos="1310"/>
        </w:tabs>
        <w:spacing w:line="276" w:lineRule="auto"/>
        <w:ind w:left="567" w:right="-1"/>
        <w:rPr>
          <w:b/>
          <w:iCs/>
          <w:color w:val="000000"/>
          <w:sz w:val="24"/>
          <w:szCs w:val="24"/>
        </w:rPr>
      </w:pPr>
    </w:p>
    <w:p w14:paraId="4510CE24" w14:textId="7314DD66" w:rsidR="002551CB" w:rsidRPr="00D52E02" w:rsidRDefault="002551CB" w:rsidP="002551CB">
      <w:pPr>
        <w:pStyle w:val="a4"/>
        <w:shd w:val="clear" w:color="auto" w:fill="FFFFFF"/>
        <w:tabs>
          <w:tab w:val="left" w:pos="993"/>
          <w:tab w:val="left" w:pos="1310"/>
        </w:tabs>
        <w:spacing w:line="276" w:lineRule="auto"/>
        <w:ind w:left="567" w:right="-1"/>
        <w:rPr>
          <w:b/>
          <w:iCs/>
          <w:color w:val="000000"/>
          <w:sz w:val="24"/>
          <w:szCs w:val="24"/>
        </w:rPr>
      </w:pPr>
      <w:r w:rsidRPr="00D52E02">
        <w:rPr>
          <w:b/>
          <w:iCs/>
          <w:color w:val="000000"/>
          <w:sz w:val="24"/>
          <w:szCs w:val="24"/>
        </w:rPr>
        <w:lastRenderedPageBreak/>
        <w:t>Индивидуальные формы работы:</w:t>
      </w:r>
    </w:p>
    <w:p w14:paraId="30C1125F" w14:textId="68599C9C" w:rsidR="002551CB" w:rsidRPr="00D52E02" w:rsidRDefault="002551CB" w:rsidP="002551CB">
      <w:pPr>
        <w:pStyle w:val="a4"/>
        <w:numPr>
          <w:ilvl w:val="0"/>
          <w:numId w:val="5"/>
        </w:numPr>
        <w:tabs>
          <w:tab w:val="left" w:pos="993"/>
          <w:tab w:val="left" w:pos="1310"/>
        </w:tabs>
        <w:spacing w:line="276" w:lineRule="auto"/>
        <w:ind w:left="993" w:right="175"/>
        <w:jc w:val="both"/>
        <w:rPr>
          <w:color w:val="000000"/>
          <w:sz w:val="24"/>
          <w:szCs w:val="24"/>
        </w:rPr>
      </w:pPr>
      <w:r w:rsidRPr="00D52E02">
        <w:rPr>
          <w:color w:val="000000"/>
          <w:sz w:val="24"/>
          <w:szCs w:val="24"/>
        </w:rPr>
        <w:t>Работа специалистов по запросу родителей для решения проблемных ситуаций, связанных с воспитанием ребенка дошкольного возраста.</w:t>
      </w:r>
      <w:r w:rsidR="007B0B73">
        <w:rPr>
          <w:color w:val="000000"/>
          <w:sz w:val="24"/>
          <w:szCs w:val="24"/>
          <w:lang w:val="ru-RU"/>
        </w:rPr>
        <w:t xml:space="preserve"> (КЦ МБДОУ «Д/С №4»)</w:t>
      </w:r>
    </w:p>
    <w:p w14:paraId="79EA9170" w14:textId="77777777" w:rsidR="002551CB" w:rsidRPr="00D52E02" w:rsidRDefault="002551CB" w:rsidP="002551CB">
      <w:pPr>
        <w:pStyle w:val="a4"/>
        <w:numPr>
          <w:ilvl w:val="0"/>
          <w:numId w:val="5"/>
        </w:numPr>
        <w:tabs>
          <w:tab w:val="left" w:pos="993"/>
          <w:tab w:val="left" w:pos="1310"/>
        </w:tabs>
        <w:spacing w:line="276" w:lineRule="auto"/>
        <w:ind w:left="993" w:right="175"/>
        <w:jc w:val="both"/>
        <w:rPr>
          <w:color w:val="000000"/>
          <w:sz w:val="24"/>
          <w:szCs w:val="24"/>
        </w:rPr>
      </w:pPr>
      <w:r w:rsidRPr="00D52E02">
        <w:rPr>
          <w:color w:val="000000"/>
          <w:sz w:val="24"/>
          <w:szCs w:val="24"/>
        </w:rPr>
        <w:t>Участие родителей в педагогических консилиумах, собираемых в случае возникновения острых проблем, связанных с воспитанием ребенка.</w:t>
      </w:r>
    </w:p>
    <w:p w14:paraId="36DA681B" w14:textId="77777777" w:rsidR="002551CB" w:rsidRPr="00D52E02" w:rsidRDefault="002551CB" w:rsidP="002551CB">
      <w:pPr>
        <w:pStyle w:val="a4"/>
        <w:numPr>
          <w:ilvl w:val="0"/>
          <w:numId w:val="5"/>
        </w:numPr>
        <w:tabs>
          <w:tab w:val="left" w:pos="993"/>
          <w:tab w:val="left" w:pos="1310"/>
        </w:tabs>
        <w:spacing w:line="276" w:lineRule="auto"/>
        <w:ind w:left="993" w:right="175"/>
        <w:jc w:val="both"/>
        <w:rPr>
          <w:color w:val="000000"/>
          <w:sz w:val="24"/>
          <w:szCs w:val="24"/>
        </w:rPr>
      </w:pPr>
      <w:r w:rsidRPr="00D52E02">
        <w:rPr>
          <w:color w:val="000000"/>
          <w:sz w:val="24"/>
          <w:szCs w:val="24"/>
        </w:rPr>
        <w:t>Участие родителей (законных представителей) и других членов семьи дошкольника в реализации проектов и мероприятий воспитательной направленности.</w:t>
      </w:r>
    </w:p>
    <w:p w14:paraId="56E734E1" w14:textId="61ABA681" w:rsidR="002551CB" w:rsidRPr="007B0B73" w:rsidRDefault="002551CB" w:rsidP="007B0B73">
      <w:pPr>
        <w:pStyle w:val="a4"/>
        <w:numPr>
          <w:ilvl w:val="0"/>
          <w:numId w:val="5"/>
        </w:numPr>
        <w:tabs>
          <w:tab w:val="left" w:pos="993"/>
          <w:tab w:val="left" w:pos="1310"/>
        </w:tabs>
        <w:spacing w:line="276" w:lineRule="auto"/>
        <w:ind w:left="993" w:right="175"/>
        <w:jc w:val="both"/>
        <w:rPr>
          <w:color w:val="000000"/>
          <w:sz w:val="24"/>
          <w:szCs w:val="24"/>
        </w:rPr>
      </w:pPr>
      <w:r w:rsidRPr="00D52E02">
        <w:rPr>
          <w:color w:val="000000"/>
          <w:sz w:val="24"/>
          <w:szCs w:val="24"/>
        </w:rPr>
        <w:t>Индивидуальное консультирование родителей (законных представителей)</w:t>
      </w:r>
      <w:r w:rsidRPr="00D52E02">
        <w:rPr>
          <w:color w:val="000000"/>
          <w:sz w:val="24"/>
          <w:szCs w:val="24"/>
          <w:lang w:val="ru-RU"/>
        </w:rPr>
        <w:br/>
      </w:r>
      <w:r w:rsidRPr="00D52E02">
        <w:rPr>
          <w:color w:val="000000"/>
          <w:sz w:val="24"/>
          <w:szCs w:val="24"/>
        </w:rPr>
        <w:t xml:space="preserve">c целью координации воспитательных усилий педагогического коллектива </w:t>
      </w:r>
      <w:r w:rsidRPr="00D52E02">
        <w:rPr>
          <w:color w:val="000000"/>
          <w:sz w:val="24"/>
          <w:szCs w:val="24"/>
          <w:lang w:val="ru-RU"/>
        </w:rPr>
        <w:br/>
      </w:r>
      <w:r w:rsidRPr="00D52E02">
        <w:rPr>
          <w:color w:val="000000"/>
          <w:sz w:val="24"/>
          <w:szCs w:val="24"/>
        </w:rPr>
        <w:t>и семьи.</w:t>
      </w:r>
      <w:bookmarkStart w:id="50" w:name="_Toc73604266"/>
      <w:bookmarkStart w:id="51" w:name="_Toc74086742"/>
      <w:bookmarkStart w:id="52" w:name="_Toc74089688"/>
      <w:bookmarkStart w:id="53" w:name="_Hlk71400721"/>
    </w:p>
    <w:p w14:paraId="7EE46DC8" w14:textId="5F09BE44" w:rsidR="002551CB" w:rsidRPr="00D52E02" w:rsidRDefault="002551CB" w:rsidP="002551CB">
      <w:pPr>
        <w:pStyle w:val="1"/>
        <w:spacing w:line="276" w:lineRule="auto"/>
        <w:jc w:val="center"/>
        <w:rPr>
          <w:rFonts w:ascii="Times New Roman" w:hAnsi="Times New Roman"/>
          <w:b/>
          <w:bCs/>
          <w:color w:val="000000"/>
          <w:sz w:val="24"/>
          <w:szCs w:val="24"/>
        </w:rPr>
      </w:pPr>
      <w:bookmarkStart w:id="54" w:name="_Toc486906043"/>
      <w:r w:rsidRPr="00D52E02">
        <w:rPr>
          <w:rFonts w:ascii="Times New Roman" w:hAnsi="Times New Roman"/>
          <w:b/>
          <w:bCs/>
          <w:color w:val="000000"/>
          <w:sz w:val="24"/>
          <w:szCs w:val="24"/>
        </w:rPr>
        <w:t xml:space="preserve">Раздел 3. Организационные условия реализации </w:t>
      </w:r>
      <w:r w:rsidRPr="00D52E02">
        <w:rPr>
          <w:rFonts w:ascii="Times New Roman" w:hAnsi="Times New Roman"/>
          <w:b/>
          <w:bCs/>
          <w:color w:val="000000"/>
          <w:sz w:val="24"/>
          <w:szCs w:val="24"/>
          <w:lang w:val="ru-RU"/>
        </w:rPr>
        <w:t>П</w:t>
      </w:r>
      <w:proofErr w:type="spellStart"/>
      <w:r w:rsidR="001A2D0C" w:rsidRPr="00D52E02">
        <w:rPr>
          <w:rFonts w:ascii="Times New Roman" w:hAnsi="Times New Roman"/>
          <w:b/>
          <w:bCs/>
          <w:color w:val="000000"/>
          <w:sz w:val="24"/>
          <w:szCs w:val="24"/>
        </w:rPr>
        <w:t>рограммы</w:t>
      </w:r>
      <w:proofErr w:type="spellEnd"/>
      <w:r w:rsidRPr="00D52E02">
        <w:rPr>
          <w:rFonts w:ascii="Times New Roman" w:hAnsi="Times New Roman"/>
          <w:b/>
          <w:bCs/>
          <w:color w:val="000000"/>
          <w:sz w:val="24"/>
          <w:szCs w:val="24"/>
        </w:rPr>
        <w:t xml:space="preserve"> воспитания</w:t>
      </w:r>
      <w:bookmarkEnd w:id="50"/>
      <w:bookmarkEnd w:id="51"/>
      <w:bookmarkEnd w:id="52"/>
      <w:bookmarkEnd w:id="54"/>
    </w:p>
    <w:p w14:paraId="1C548DE4" w14:textId="4B643507" w:rsidR="002551CB" w:rsidRPr="00D52E02" w:rsidRDefault="002551CB" w:rsidP="002551CB">
      <w:pPr>
        <w:pStyle w:val="1"/>
        <w:spacing w:line="276" w:lineRule="auto"/>
        <w:jc w:val="center"/>
        <w:rPr>
          <w:rFonts w:ascii="Times New Roman" w:hAnsi="Times New Roman"/>
          <w:b/>
          <w:bCs/>
          <w:color w:val="000000"/>
          <w:sz w:val="24"/>
          <w:szCs w:val="24"/>
        </w:rPr>
      </w:pPr>
      <w:bookmarkStart w:id="55" w:name="_Toc486906044"/>
      <w:bookmarkStart w:id="56" w:name="_Toc73604267"/>
      <w:bookmarkStart w:id="57" w:name="_Toc74086743"/>
      <w:bookmarkStart w:id="58" w:name="_Toc74089689"/>
      <w:bookmarkEnd w:id="53"/>
      <w:r w:rsidRPr="00D52E02">
        <w:rPr>
          <w:rFonts w:ascii="Times New Roman" w:hAnsi="Times New Roman"/>
          <w:b/>
          <w:bCs/>
          <w:color w:val="000000"/>
          <w:sz w:val="24"/>
          <w:szCs w:val="24"/>
        </w:rPr>
        <w:t xml:space="preserve">3.1 Общие требования к условиям реализации </w:t>
      </w:r>
      <w:r w:rsidRPr="00D52E02">
        <w:rPr>
          <w:rFonts w:ascii="Times New Roman" w:hAnsi="Times New Roman"/>
          <w:b/>
          <w:bCs/>
          <w:color w:val="000000"/>
          <w:sz w:val="24"/>
          <w:szCs w:val="24"/>
          <w:lang w:val="ru-RU"/>
        </w:rPr>
        <w:t>П</w:t>
      </w:r>
      <w:proofErr w:type="spellStart"/>
      <w:r w:rsidR="001A2D0C" w:rsidRPr="00D52E02">
        <w:rPr>
          <w:rFonts w:ascii="Times New Roman" w:hAnsi="Times New Roman"/>
          <w:b/>
          <w:bCs/>
          <w:color w:val="000000"/>
          <w:sz w:val="24"/>
          <w:szCs w:val="24"/>
        </w:rPr>
        <w:t>рограммы</w:t>
      </w:r>
      <w:proofErr w:type="spellEnd"/>
      <w:r w:rsidRPr="00D52E02">
        <w:rPr>
          <w:rFonts w:ascii="Times New Roman" w:hAnsi="Times New Roman"/>
          <w:b/>
          <w:bCs/>
          <w:color w:val="000000"/>
          <w:sz w:val="24"/>
          <w:szCs w:val="24"/>
        </w:rPr>
        <w:t xml:space="preserve"> воспитания</w:t>
      </w:r>
      <w:bookmarkEnd w:id="55"/>
      <w:r w:rsidRPr="00D52E02">
        <w:rPr>
          <w:rFonts w:ascii="Times New Roman" w:hAnsi="Times New Roman"/>
          <w:b/>
          <w:bCs/>
          <w:color w:val="000000"/>
          <w:sz w:val="24"/>
          <w:szCs w:val="24"/>
        </w:rPr>
        <w:t xml:space="preserve"> </w:t>
      </w:r>
      <w:bookmarkEnd w:id="56"/>
      <w:bookmarkEnd w:id="57"/>
      <w:bookmarkEnd w:id="58"/>
    </w:p>
    <w:p w14:paraId="72D41D98" w14:textId="77777777" w:rsidR="002551CB" w:rsidRPr="00D52E02" w:rsidRDefault="002551CB" w:rsidP="002551CB">
      <w:pPr>
        <w:spacing w:line="276" w:lineRule="auto"/>
        <w:ind w:firstLine="709"/>
        <w:rPr>
          <w:i/>
          <w:iCs/>
          <w:color w:val="000000"/>
        </w:rPr>
      </w:pPr>
    </w:p>
    <w:p w14:paraId="4E805225" w14:textId="77777777" w:rsidR="002551CB" w:rsidRPr="00D52E02" w:rsidRDefault="002551CB" w:rsidP="002551CB">
      <w:pPr>
        <w:spacing w:line="276" w:lineRule="auto"/>
        <w:ind w:firstLine="709"/>
        <w:jc w:val="both"/>
        <w:rPr>
          <w:color w:val="000000"/>
        </w:rPr>
      </w:pPr>
      <w:r w:rsidRPr="00D52E02">
        <w:rPr>
          <w:color w:val="000000"/>
        </w:rPr>
        <w:t xml:space="preserve">Программа воспитания обеспечивает </w:t>
      </w:r>
      <w:r w:rsidRPr="00D52E02">
        <w:rPr>
          <w:bCs/>
          <w:color w:val="000000"/>
        </w:rPr>
        <w:t>формирование социокультурного воспитательного пространства при соблюдении у</w:t>
      </w:r>
      <w:r w:rsidRPr="00D52E02">
        <w:rPr>
          <w:color w:val="000000"/>
        </w:rPr>
        <w:t>словий ее реализации, включающих:</w:t>
      </w:r>
    </w:p>
    <w:p w14:paraId="2BDC2E15" w14:textId="77777777" w:rsidR="002551CB" w:rsidRPr="00675226" w:rsidRDefault="002551CB" w:rsidP="008D5763">
      <w:pPr>
        <w:pStyle w:val="a4"/>
        <w:numPr>
          <w:ilvl w:val="0"/>
          <w:numId w:val="44"/>
        </w:numPr>
        <w:tabs>
          <w:tab w:val="left" w:pos="1134"/>
        </w:tabs>
        <w:spacing w:line="276" w:lineRule="auto"/>
        <w:jc w:val="both"/>
        <w:rPr>
          <w:color w:val="000000"/>
          <w:sz w:val="24"/>
        </w:rPr>
      </w:pPr>
      <w:r w:rsidRPr="00675226">
        <w:rPr>
          <w:color w:val="000000"/>
          <w:sz w:val="24"/>
        </w:rPr>
        <w:t>обеспечение воспитывающей личностно развивающей предметно-пространственной среды;</w:t>
      </w:r>
    </w:p>
    <w:p w14:paraId="38E0B0E6" w14:textId="77777777" w:rsidR="002551CB" w:rsidRPr="00675226" w:rsidRDefault="002551CB" w:rsidP="008D5763">
      <w:pPr>
        <w:pStyle w:val="a4"/>
        <w:numPr>
          <w:ilvl w:val="0"/>
          <w:numId w:val="44"/>
        </w:numPr>
        <w:tabs>
          <w:tab w:val="left" w:pos="1134"/>
        </w:tabs>
        <w:spacing w:line="276" w:lineRule="auto"/>
        <w:jc w:val="both"/>
        <w:rPr>
          <w:color w:val="000000"/>
          <w:sz w:val="24"/>
        </w:rPr>
      </w:pPr>
      <w:r w:rsidRPr="00675226">
        <w:rPr>
          <w:color w:val="000000"/>
          <w:sz w:val="24"/>
        </w:rPr>
        <w:t>оказание психолого-педагогической помощи, консультирование и поддержка родителей (законных представителей) по вопросам воспитания</w:t>
      </w:r>
      <w:r w:rsidRPr="00675226">
        <w:rPr>
          <w:color w:val="000000"/>
          <w:sz w:val="24"/>
          <w:lang w:val="ru-RU"/>
        </w:rPr>
        <w:t>;</w:t>
      </w:r>
    </w:p>
    <w:p w14:paraId="1EEF3628" w14:textId="77777777" w:rsidR="002551CB" w:rsidRPr="00675226" w:rsidRDefault="002551CB" w:rsidP="008D5763">
      <w:pPr>
        <w:pStyle w:val="a4"/>
        <w:numPr>
          <w:ilvl w:val="0"/>
          <w:numId w:val="44"/>
        </w:numPr>
        <w:tabs>
          <w:tab w:val="left" w:pos="1134"/>
        </w:tabs>
        <w:spacing w:line="276" w:lineRule="auto"/>
        <w:jc w:val="both"/>
        <w:rPr>
          <w:color w:val="000000"/>
          <w:sz w:val="24"/>
        </w:rPr>
      </w:pPr>
      <w:r w:rsidRPr="00675226">
        <w:rPr>
          <w:color w:val="000000"/>
          <w:sz w:val="24"/>
        </w:rPr>
        <w:t xml:space="preserve">создание уклада </w:t>
      </w:r>
      <w:r w:rsidRPr="00675226">
        <w:rPr>
          <w:color w:val="000000"/>
          <w:sz w:val="24"/>
          <w:lang w:val="ru-RU"/>
        </w:rPr>
        <w:t>Д</w:t>
      </w:r>
      <w:r w:rsidRPr="00675226">
        <w:rPr>
          <w:color w:val="000000"/>
          <w:sz w:val="24"/>
        </w:rPr>
        <w:t xml:space="preserve">ОО, отражающего сформированность в ней готовности всех участников образовательного процесса руководствоваться едиными принципами </w:t>
      </w:r>
      <w:r w:rsidRPr="00675226">
        <w:rPr>
          <w:color w:val="000000"/>
          <w:sz w:val="24"/>
          <w:lang w:val="ru-RU"/>
        </w:rPr>
        <w:br/>
      </w:r>
      <w:r w:rsidRPr="00675226">
        <w:rPr>
          <w:color w:val="000000"/>
          <w:sz w:val="24"/>
        </w:rPr>
        <w:t xml:space="preserve">и регулярно воспроизводить наиболее ценные для нее воспитательно значимые виды совместной деятельности. Уклад </w:t>
      </w:r>
      <w:r w:rsidRPr="00675226">
        <w:rPr>
          <w:color w:val="000000"/>
          <w:sz w:val="24"/>
          <w:lang w:val="ru-RU"/>
        </w:rPr>
        <w:t>Д</w:t>
      </w:r>
      <w:r w:rsidRPr="00675226">
        <w:rPr>
          <w:color w:val="000000"/>
          <w:sz w:val="24"/>
        </w:rPr>
        <w:t xml:space="preserve">ОО направлен на сохранение преемственности принципов воспитания с уровня </w:t>
      </w:r>
      <w:r w:rsidRPr="00675226">
        <w:rPr>
          <w:color w:val="000000"/>
          <w:sz w:val="24"/>
          <w:lang w:val="ru-RU"/>
        </w:rPr>
        <w:t>ДО</w:t>
      </w:r>
      <w:r w:rsidRPr="00675226">
        <w:rPr>
          <w:color w:val="000000"/>
          <w:sz w:val="24"/>
        </w:rPr>
        <w:t xml:space="preserve"> на уровень </w:t>
      </w:r>
      <w:r w:rsidRPr="00675226">
        <w:rPr>
          <w:color w:val="000000"/>
          <w:sz w:val="24"/>
          <w:lang w:val="ru-RU"/>
        </w:rPr>
        <w:t>НОО</w:t>
      </w:r>
      <w:r w:rsidRPr="00675226">
        <w:rPr>
          <w:color w:val="000000"/>
          <w:sz w:val="24"/>
        </w:rPr>
        <w:t>;</w:t>
      </w:r>
    </w:p>
    <w:p w14:paraId="59FD64C3" w14:textId="77777777" w:rsidR="002551CB" w:rsidRPr="00675226" w:rsidRDefault="002551CB" w:rsidP="008D5763">
      <w:pPr>
        <w:pStyle w:val="a4"/>
        <w:numPr>
          <w:ilvl w:val="0"/>
          <w:numId w:val="44"/>
        </w:numPr>
        <w:tabs>
          <w:tab w:val="left" w:pos="1134"/>
        </w:tabs>
        <w:spacing w:line="276" w:lineRule="auto"/>
        <w:jc w:val="both"/>
        <w:rPr>
          <w:color w:val="000000"/>
          <w:sz w:val="24"/>
        </w:rPr>
      </w:pPr>
      <w:r w:rsidRPr="00675226">
        <w:rPr>
          <w:color w:val="000000"/>
          <w:sz w:val="24"/>
        </w:rPr>
        <w:t>современный уровень материально-технического обеспечения Программы</w:t>
      </w:r>
      <w:r w:rsidRPr="00675226">
        <w:rPr>
          <w:color w:val="000000"/>
          <w:sz w:val="24"/>
          <w:lang w:val="ru-RU"/>
        </w:rPr>
        <w:t xml:space="preserve"> воспитания</w:t>
      </w:r>
      <w:r w:rsidRPr="00675226">
        <w:rPr>
          <w:color w:val="000000"/>
          <w:sz w:val="24"/>
        </w:rPr>
        <w:t>, обеспеченности методическими материалами и средствами обучения и воспитания;</w:t>
      </w:r>
    </w:p>
    <w:p w14:paraId="690F6A93" w14:textId="77777777" w:rsidR="002551CB" w:rsidRPr="00675226" w:rsidRDefault="002551CB" w:rsidP="008D5763">
      <w:pPr>
        <w:pStyle w:val="a4"/>
        <w:numPr>
          <w:ilvl w:val="0"/>
          <w:numId w:val="44"/>
        </w:numPr>
        <w:tabs>
          <w:tab w:val="left" w:pos="1134"/>
        </w:tabs>
        <w:spacing w:line="276" w:lineRule="auto"/>
        <w:jc w:val="both"/>
        <w:rPr>
          <w:color w:val="000000"/>
          <w:sz w:val="24"/>
        </w:rPr>
      </w:pPr>
      <w:r w:rsidRPr="00675226">
        <w:rPr>
          <w:color w:val="000000"/>
          <w:sz w:val="24"/>
        </w:rPr>
        <w:t>наличие профессиональных кадров и готовность педагогического коллектива</w:t>
      </w:r>
      <w:r w:rsidRPr="00675226">
        <w:rPr>
          <w:color w:val="000000"/>
          <w:sz w:val="24"/>
          <w:lang w:val="ru-RU"/>
        </w:rPr>
        <w:br/>
      </w:r>
      <w:r w:rsidRPr="00675226">
        <w:rPr>
          <w:color w:val="000000"/>
          <w:sz w:val="24"/>
        </w:rPr>
        <w:t xml:space="preserve"> к достижению целевых ориентиров Программы воспитания;</w:t>
      </w:r>
    </w:p>
    <w:p w14:paraId="0F786C29" w14:textId="77777777" w:rsidR="002551CB" w:rsidRPr="00675226" w:rsidRDefault="002551CB" w:rsidP="008D5763">
      <w:pPr>
        <w:pStyle w:val="a4"/>
        <w:numPr>
          <w:ilvl w:val="0"/>
          <w:numId w:val="44"/>
        </w:numPr>
        <w:tabs>
          <w:tab w:val="left" w:pos="1134"/>
        </w:tabs>
        <w:spacing w:line="276" w:lineRule="auto"/>
        <w:jc w:val="both"/>
        <w:rPr>
          <w:color w:val="000000"/>
          <w:sz w:val="24"/>
        </w:rPr>
      </w:pPr>
      <w:r w:rsidRPr="00675226">
        <w:rPr>
          <w:color w:val="000000"/>
          <w:sz w:val="24"/>
        </w:rPr>
        <w:t>учет индивидуальных и групповых особенностей детей дошкольного возраста,</w:t>
      </w:r>
    </w:p>
    <w:p w14:paraId="19DA23CF" w14:textId="77777777" w:rsidR="002551CB" w:rsidRPr="00675226" w:rsidRDefault="002551CB" w:rsidP="008D5763">
      <w:pPr>
        <w:pStyle w:val="a4"/>
        <w:numPr>
          <w:ilvl w:val="0"/>
          <w:numId w:val="44"/>
        </w:numPr>
        <w:tabs>
          <w:tab w:val="left" w:pos="1134"/>
        </w:tabs>
        <w:spacing w:line="276" w:lineRule="auto"/>
        <w:jc w:val="both"/>
        <w:rPr>
          <w:color w:val="000000"/>
          <w:sz w:val="24"/>
        </w:rPr>
      </w:pPr>
      <w:r w:rsidRPr="00675226">
        <w:rPr>
          <w:color w:val="000000"/>
          <w:sz w:val="24"/>
        </w:rPr>
        <w:t>в интересах которых реализуется Программа воспитания (возрастных, физических, психологических,</w:t>
      </w:r>
      <w:r w:rsidRPr="00675226">
        <w:rPr>
          <w:color w:val="000000"/>
          <w:sz w:val="24"/>
          <w:lang w:val="ru-RU"/>
        </w:rPr>
        <w:t xml:space="preserve"> </w:t>
      </w:r>
      <w:r w:rsidRPr="00675226">
        <w:rPr>
          <w:color w:val="000000"/>
          <w:sz w:val="24"/>
        </w:rPr>
        <w:t>национальных и пр.).</w:t>
      </w:r>
    </w:p>
    <w:p w14:paraId="609C778A" w14:textId="77777777" w:rsidR="002551CB" w:rsidRPr="00D52E02" w:rsidRDefault="002551CB" w:rsidP="002551CB">
      <w:pPr>
        <w:pStyle w:val="a4"/>
        <w:tabs>
          <w:tab w:val="left" w:pos="993"/>
        </w:tabs>
        <w:spacing w:line="276" w:lineRule="auto"/>
        <w:ind w:left="0" w:firstLine="709"/>
        <w:jc w:val="both"/>
        <w:rPr>
          <w:color w:val="000000"/>
          <w:sz w:val="24"/>
          <w:szCs w:val="24"/>
        </w:rPr>
      </w:pPr>
      <w:r w:rsidRPr="00D52E02">
        <w:rPr>
          <w:color w:val="000000"/>
          <w:sz w:val="24"/>
          <w:szCs w:val="24"/>
        </w:rPr>
        <w:t xml:space="preserve">Воспитательный процесс в </w:t>
      </w:r>
      <w:r w:rsidRPr="00D52E02">
        <w:rPr>
          <w:color w:val="000000"/>
          <w:sz w:val="24"/>
          <w:szCs w:val="24"/>
          <w:lang w:val="ru-RU"/>
        </w:rPr>
        <w:t>Д</w:t>
      </w:r>
      <w:r w:rsidRPr="00D52E02">
        <w:rPr>
          <w:color w:val="000000"/>
          <w:sz w:val="24"/>
          <w:szCs w:val="24"/>
        </w:rPr>
        <w:t>ОО</w:t>
      </w:r>
      <w:r w:rsidRPr="00D52E02">
        <w:rPr>
          <w:color w:val="000000"/>
          <w:sz w:val="24"/>
          <w:szCs w:val="24"/>
          <w:lang w:val="ru-RU"/>
        </w:rPr>
        <w:t xml:space="preserve"> </w:t>
      </w:r>
      <w:r w:rsidRPr="00D52E02">
        <w:rPr>
          <w:color w:val="000000"/>
          <w:sz w:val="24"/>
          <w:szCs w:val="24"/>
        </w:rPr>
        <w:t>строится на следующих принципах:</w:t>
      </w:r>
    </w:p>
    <w:p w14:paraId="6DA2E3F0" w14:textId="77777777" w:rsidR="002551CB" w:rsidRPr="00675226" w:rsidRDefault="002551CB" w:rsidP="008D5763">
      <w:pPr>
        <w:pStyle w:val="68"/>
        <w:numPr>
          <w:ilvl w:val="0"/>
          <w:numId w:val="45"/>
        </w:numPr>
        <w:shd w:val="clear" w:color="auto" w:fill="auto"/>
        <w:spacing w:after="0" w:line="276" w:lineRule="auto"/>
        <w:ind w:left="1134" w:hanging="414"/>
        <w:jc w:val="both"/>
        <w:rPr>
          <w:rFonts w:ascii="Times New Roman" w:hAnsi="Times New Roman"/>
          <w:color w:val="000000"/>
          <w:sz w:val="24"/>
          <w:szCs w:val="24"/>
        </w:rPr>
      </w:pPr>
      <w:r w:rsidRPr="00675226">
        <w:rPr>
          <w:rFonts w:ascii="Times New Roman" w:hAnsi="Times New Roman"/>
          <w:color w:val="000000"/>
          <w:sz w:val="24"/>
          <w:szCs w:val="24"/>
        </w:rPr>
        <w:t>неукоснительное соблюдение законности и прав семьи ребенка, соблюдения</w:t>
      </w:r>
    </w:p>
    <w:p w14:paraId="1D0F633A" w14:textId="77777777" w:rsidR="002551CB" w:rsidRPr="00675226" w:rsidRDefault="002551CB" w:rsidP="008D5763">
      <w:pPr>
        <w:pStyle w:val="68"/>
        <w:numPr>
          <w:ilvl w:val="0"/>
          <w:numId w:val="45"/>
        </w:numPr>
        <w:shd w:val="clear" w:color="auto" w:fill="auto"/>
        <w:spacing w:after="0" w:line="276" w:lineRule="auto"/>
        <w:ind w:left="1134" w:hanging="414"/>
        <w:jc w:val="both"/>
        <w:rPr>
          <w:rFonts w:ascii="Times New Roman" w:hAnsi="Times New Roman"/>
          <w:color w:val="000000"/>
          <w:sz w:val="24"/>
          <w:szCs w:val="24"/>
        </w:rPr>
      </w:pPr>
      <w:r w:rsidRPr="00675226">
        <w:rPr>
          <w:rFonts w:ascii="Times New Roman" w:hAnsi="Times New Roman"/>
          <w:color w:val="000000"/>
          <w:sz w:val="24"/>
          <w:szCs w:val="24"/>
        </w:rPr>
        <w:t>конфиденциальности информации о ребенке и его семье, приоритета безопасности ребенка;</w:t>
      </w:r>
    </w:p>
    <w:p w14:paraId="725E776B" w14:textId="77777777" w:rsidR="002551CB" w:rsidRPr="00675226" w:rsidRDefault="002551CB" w:rsidP="008D5763">
      <w:pPr>
        <w:pStyle w:val="68"/>
        <w:numPr>
          <w:ilvl w:val="0"/>
          <w:numId w:val="45"/>
        </w:numPr>
        <w:shd w:val="clear" w:color="auto" w:fill="auto"/>
        <w:spacing w:after="0" w:line="276" w:lineRule="auto"/>
        <w:ind w:left="1134" w:hanging="414"/>
        <w:jc w:val="both"/>
        <w:rPr>
          <w:rFonts w:ascii="Times New Roman" w:hAnsi="Times New Roman"/>
          <w:color w:val="000000"/>
          <w:sz w:val="24"/>
          <w:szCs w:val="24"/>
        </w:rPr>
      </w:pPr>
      <w:r w:rsidRPr="00675226">
        <w:rPr>
          <w:rFonts w:ascii="Times New Roman" w:hAnsi="Times New Roman"/>
          <w:color w:val="000000"/>
          <w:sz w:val="24"/>
          <w:szCs w:val="24"/>
        </w:rPr>
        <w:t>создание психологически комфортной среды для каждого ребенка и взрослого, без</w:t>
      </w:r>
    </w:p>
    <w:p w14:paraId="2D182B6C" w14:textId="77777777" w:rsidR="002551CB" w:rsidRPr="00675226" w:rsidRDefault="002551CB" w:rsidP="008D5763">
      <w:pPr>
        <w:pStyle w:val="68"/>
        <w:numPr>
          <w:ilvl w:val="0"/>
          <w:numId w:val="45"/>
        </w:numPr>
        <w:shd w:val="clear" w:color="auto" w:fill="auto"/>
        <w:spacing w:after="0" w:line="276" w:lineRule="auto"/>
        <w:ind w:left="1134" w:hanging="414"/>
        <w:jc w:val="both"/>
        <w:rPr>
          <w:rFonts w:ascii="Times New Roman" w:hAnsi="Times New Roman"/>
          <w:color w:val="000000"/>
          <w:sz w:val="24"/>
          <w:szCs w:val="24"/>
        </w:rPr>
      </w:pPr>
      <w:r w:rsidRPr="00675226">
        <w:rPr>
          <w:rFonts w:ascii="Times New Roman" w:hAnsi="Times New Roman"/>
          <w:color w:val="000000"/>
          <w:sz w:val="24"/>
          <w:szCs w:val="24"/>
        </w:rPr>
        <w:t>которой невозможно конструктивное взаимодействие детей, их семей, и педагогических работников;</w:t>
      </w:r>
    </w:p>
    <w:p w14:paraId="1346A946" w14:textId="77777777" w:rsidR="002551CB" w:rsidRPr="00675226" w:rsidRDefault="002551CB" w:rsidP="008D5763">
      <w:pPr>
        <w:pStyle w:val="a4"/>
        <w:numPr>
          <w:ilvl w:val="0"/>
          <w:numId w:val="45"/>
        </w:numPr>
        <w:tabs>
          <w:tab w:val="left" w:pos="1134"/>
        </w:tabs>
        <w:spacing w:line="276" w:lineRule="auto"/>
        <w:ind w:left="1134" w:hanging="414"/>
        <w:jc w:val="both"/>
        <w:rPr>
          <w:color w:val="000000"/>
          <w:sz w:val="24"/>
          <w:szCs w:val="24"/>
        </w:rPr>
      </w:pPr>
      <w:r w:rsidRPr="00675226">
        <w:rPr>
          <w:color w:val="000000"/>
          <w:sz w:val="24"/>
          <w:szCs w:val="24"/>
        </w:rPr>
        <w:t>системность и целенаправленность воспитания как условия его эффективности.</w:t>
      </w:r>
    </w:p>
    <w:p w14:paraId="4BF8290B" w14:textId="4C300237" w:rsidR="002551CB" w:rsidRDefault="002551CB" w:rsidP="002551CB">
      <w:pPr>
        <w:pStyle w:val="1"/>
        <w:spacing w:line="276" w:lineRule="auto"/>
        <w:jc w:val="center"/>
        <w:rPr>
          <w:rFonts w:ascii="Times New Roman" w:hAnsi="Times New Roman"/>
          <w:b/>
          <w:bCs/>
          <w:color w:val="000000"/>
          <w:sz w:val="24"/>
          <w:szCs w:val="24"/>
        </w:rPr>
      </w:pPr>
      <w:bookmarkStart w:id="59" w:name="_Toc73604268"/>
      <w:bookmarkStart w:id="60" w:name="_Toc74086744"/>
      <w:bookmarkStart w:id="61" w:name="_Toc74089690"/>
      <w:bookmarkStart w:id="62" w:name="_Toc486906045"/>
      <w:r w:rsidRPr="00D52E02">
        <w:rPr>
          <w:rFonts w:ascii="Times New Roman" w:hAnsi="Times New Roman"/>
          <w:b/>
          <w:bCs/>
          <w:color w:val="000000"/>
          <w:sz w:val="24"/>
          <w:szCs w:val="24"/>
        </w:rPr>
        <w:lastRenderedPageBreak/>
        <w:t>3.2 Психолого-педагогическое обеспечение</w:t>
      </w:r>
      <w:bookmarkEnd w:id="59"/>
      <w:bookmarkEnd w:id="60"/>
      <w:bookmarkEnd w:id="61"/>
      <w:bookmarkEnd w:id="62"/>
    </w:p>
    <w:p w14:paraId="6ABC6AF4" w14:textId="77777777" w:rsidR="002974E1" w:rsidRDefault="00455F4A" w:rsidP="00455F4A">
      <w:pPr>
        <w:spacing w:line="276" w:lineRule="auto"/>
        <w:ind w:firstLine="708"/>
      </w:pPr>
      <w:r>
        <w:t>Рабочая программа воспитания предполагает создание следующих психолого- педагогических условий, обеспечивающих воспитание ребенка в сфере его личностного развития</w:t>
      </w:r>
      <w:r w:rsidR="002974E1">
        <w:t>:</w:t>
      </w:r>
    </w:p>
    <w:p w14:paraId="50F4515D" w14:textId="77777777" w:rsidR="002974E1" w:rsidRDefault="00455F4A" w:rsidP="00455F4A">
      <w:pPr>
        <w:spacing w:line="276" w:lineRule="auto"/>
        <w:ind w:firstLine="708"/>
      </w:pPr>
      <w:r>
        <w:t xml:space="preserve"> 1. Построение образовательного процесса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 Создание таких ситуаций, в которых каждому ребенку предоставляется возможность выбора деятельности, партнера, средств и пр.; поддержка педагогами положительного, доброжелательного отношения детей друг к другу и взаимодействия детей друг с другом в разных видах деятельности, поддержка инициативы и самостоятельности детей в специфических для них видах деятельности, обеспечение опоры на его личный опыт при освоении новых знаний и жизненных навыков. </w:t>
      </w:r>
    </w:p>
    <w:p w14:paraId="38115E7B" w14:textId="77777777" w:rsidR="002974E1" w:rsidRDefault="00455F4A" w:rsidP="00455F4A">
      <w:pPr>
        <w:spacing w:line="276" w:lineRule="auto"/>
        <w:ind w:firstLine="708"/>
      </w:pPr>
      <w:r>
        <w:t xml:space="preserve">2. Использование в образовательном процессе форм и методов работы с детьми, соответствующих их возрастным и индивидуальным особенностям Формирование игры как важнейшего стимула воспитания ребенка в сфере его личностного развития. </w:t>
      </w:r>
    </w:p>
    <w:p w14:paraId="141FDD64" w14:textId="77777777" w:rsidR="002974E1" w:rsidRDefault="00455F4A" w:rsidP="00455F4A">
      <w:pPr>
        <w:spacing w:line="276" w:lineRule="auto"/>
        <w:ind w:firstLine="708"/>
      </w:pPr>
      <w:r>
        <w:t>3. Создание развивающей предметно-пространственной среды, способствующей воспитанию ребенка в сфере его личностного развития по образовательным областям: физическое развитие, социально-коммуникативное развитие, познавательное развитие, речевое развитие, художественно</w:t>
      </w:r>
      <w:r w:rsidR="002974E1">
        <w:t>-</w:t>
      </w:r>
      <w:r>
        <w:t xml:space="preserve">эстетическое развитие. </w:t>
      </w:r>
    </w:p>
    <w:p w14:paraId="45819298" w14:textId="77777777" w:rsidR="002974E1" w:rsidRDefault="00455F4A" w:rsidP="00455F4A">
      <w:pPr>
        <w:spacing w:line="276" w:lineRule="auto"/>
        <w:ind w:firstLine="708"/>
      </w:pPr>
      <w:r>
        <w:t xml:space="preserve">4. Сбалансированность игровой, коммуникативной, познавательно-исследовательской, изобразительной, музыкальной, двигательной деятельности, восприятия художественной литературы и фольклора, конструирования, самообслуживания и элементарного бытового труда, то есть гармоничное слияние совместных и самостоятельных, подвижных и статичных форм активности. </w:t>
      </w:r>
    </w:p>
    <w:p w14:paraId="72E0ABB2" w14:textId="762B1C70" w:rsidR="002974E1" w:rsidRDefault="00455F4A" w:rsidP="00455F4A">
      <w:pPr>
        <w:spacing w:line="276" w:lineRule="auto"/>
        <w:ind w:firstLine="708"/>
      </w:pPr>
      <w:r>
        <w:t xml:space="preserve">5. Участие семьи как необходимое условие для полноценного воспитания ребенка в сфере его личностного развития. Поддержка педагогами родителей (законных представителей) дошкольников в воспитании детей в сфере их личностного развития и взаимодействие семей воспитанников с </w:t>
      </w:r>
      <w:r w:rsidR="006D08F9">
        <w:rPr>
          <w:color w:val="000000"/>
        </w:rPr>
        <w:t>МБДОУ «Д/С №4»</w:t>
      </w:r>
      <w:r>
        <w:t xml:space="preserve">. </w:t>
      </w:r>
    </w:p>
    <w:p w14:paraId="276FBFCC" w14:textId="77777777" w:rsidR="002974E1" w:rsidRDefault="00455F4A" w:rsidP="00455F4A">
      <w:pPr>
        <w:spacing w:line="276" w:lineRule="auto"/>
        <w:ind w:firstLine="708"/>
      </w:pPr>
      <w:r>
        <w:t xml:space="preserve">6. 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w:t>
      </w:r>
      <w:proofErr w:type="gramStart"/>
      <w:r>
        <w:t>мотивирования  ребенка</w:t>
      </w:r>
      <w:proofErr w:type="gramEnd"/>
      <w:r>
        <w:t xml:space="preserve"> уважение педагогов к человеческому достоинству воспитанников, формирование и поддержка их положительной самооценки, уверенности в собственных возможностях и способностях </w:t>
      </w:r>
    </w:p>
    <w:p w14:paraId="68D1D2DE" w14:textId="4820A53C" w:rsidR="00455F4A" w:rsidRPr="00455F4A" w:rsidRDefault="00455F4A" w:rsidP="00455F4A">
      <w:pPr>
        <w:spacing w:line="276" w:lineRule="auto"/>
        <w:ind w:firstLine="708"/>
        <w:rPr>
          <w:lang w:val="x-none"/>
        </w:rPr>
      </w:pPr>
      <w:r>
        <w:t>7. Оценка результатов освоения рабочей программы воспитания, то есть сравнение нынешних и предыдущих достижений ребенка, в вопросах его воспитания в сфере личностного развит</w:t>
      </w:r>
    </w:p>
    <w:p w14:paraId="0A4B5F38" w14:textId="619968F8" w:rsidR="002551CB" w:rsidRDefault="002974E1" w:rsidP="002974E1">
      <w:pPr>
        <w:spacing w:line="276" w:lineRule="auto"/>
        <w:ind w:firstLine="708"/>
        <w:jc w:val="both"/>
        <w:rPr>
          <w:bCs/>
        </w:rPr>
      </w:pPr>
      <w:r>
        <w:rPr>
          <w:bCs/>
        </w:rPr>
        <w:t>8.</w:t>
      </w:r>
      <w:r w:rsidR="00C8185C" w:rsidRPr="00C8185C">
        <w:rPr>
          <w:bCs/>
        </w:rPr>
        <w:t>Создание комфортной психологической среды (ФГОС ДО п.3.2.)</w:t>
      </w:r>
      <w:r w:rsidR="00C8185C">
        <w:rPr>
          <w:bCs/>
        </w:rPr>
        <w:t>:</w:t>
      </w:r>
    </w:p>
    <w:p w14:paraId="6582E421" w14:textId="5861CF05" w:rsidR="00C8185C" w:rsidRDefault="00C8185C" w:rsidP="00455F4A">
      <w:pPr>
        <w:spacing w:line="276" w:lineRule="auto"/>
        <w:ind w:firstLine="142"/>
        <w:jc w:val="both"/>
      </w:pPr>
      <w:r>
        <w:t>- о</w:t>
      </w:r>
      <w:r w:rsidRPr="00146975">
        <w:t>ценка психологического климата в коллективе</w:t>
      </w:r>
      <w:r>
        <w:t>;</w:t>
      </w:r>
    </w:p>
    <w:p w14:paraId="3B4FC7B6" w14:textId="733B0B7B" w:rsidR="00C8185C" w:rsidRDefault="00C8185C" w:rsidP="00455F4A">
      <w:pPr>
        <w:spacing w:line="276" w:lineRule="auto"/>
        <w:ind w:firstLine="142"/>
        <w:jc w:val="both"/>
      </w:pPr>
      <w:r>
        <w:t xml:space="preserve">- </w:t>
      </w:r>
      <w:r w:rsidRPr="00146975">
        <w:t>соблюдение мероприятий по улучшению адаптационного периода у вновь поступающих детей</w:t>
      </w:r>
      <w:r>
        <w:t>;</w:t>
      </w:r>
    </w:p>
    <w:p w14:paraId="3B346E43" w14:textId="75D2768B" w:rsidR="00C8185C" w:rsidRDefault="00C8185C" w:rsidP="00455F4A">
      <w:pPr>
        <w:spacing w:line="276" w:lineRule="auto"/>
        <w:ind w:firstLine="142"/>
        <w:jc w:val="both"/>
      </w:pPr>
      <w:r>
        <w:t xml:space="preserve">- </w:t>
      </w:r>
      <w:proofErr w:type="spellStart"/>
      <w:r>
        <w:t>к</w:t>
      </w:r>
      <w:r w:rsidRPr="00146975">
        <w:t>оррекционно</w:t>
      </w:r>
      <w:proofErr w:type="spellEnd"/>
      <w:r w:rsidRPr="00146975">
        <w:t xml:space="preserve"> </w:t>
      </w:r>
      <w:r>
        <w:t>–</w:t>
      </w:r>
      <w:r w:rsidRPr="00146975">
        <w:t xml:space="preserve"> развивающая работа с детьми</w:t>
      </w:r>
      <w:r>
        <w:t>;</w:t>
      </w:r>
    </w:p>
    <w:p w14:paraId="261A9D45" w14:textId="23507940" w:rsidR="00C8185C" w:rsidRPr="00C8185C" w:rsidRDefault="00C8185C" w:rsidP="00455F4A">
      <w:pPr>
        <w:spacing w:line="276" w:lineRule="auto"/>
        <w:ind w:firstLine="142"/>
        <w:jc w:val="both"/>
        <w:rPr>
          <w:bCs/>
          <w:color w:val="000000"/>
        </w:rPr>
      </w:pPr>
      <w:r>
        <w:t xml:space="preserve">- </w:t>
      </w:r>
      <w:r w:rsidR="00564C1D" w:rsidRPr="002B340C">
        <w:t>психолог</w:t>
      </w:r>
      <w:r w:rsidR="00564C1D">
        <w:t>о-педагогическое</w:t>
      </w:r>
      <w:r w:rsidR="00564C1D" w:rsidRPr="002B340C">
        <w:t xml:space="preserve"> сопровождени</w:t>
      </w:r>
      <w:r w:rsidR="00564C1D">
        <w:t>е</w:t>
      </w:r>
      <w:r w:rsidR="00564C1D" w:rsidRPr="002B340C">
        <w:t xml:space="preserve"> </w:t>
      </w:r>
      <w:r w:rsidR="00564C1D">
        <w:t xml:space="preserve">по </w:t>
      </w:r>
      <w:r w:rsidR="00564C1D" w:rsidRPr="002B340C">
        <w:t>подготовк</w:t>
      </w:r>
      <w:r w:rsidR="00564C1D">
        <w:t>е</w:t>
      </w:r>
      <w:r w:rsidR="00564C1D" w:rsidRPr="002B340C">
        <w:t xml:space="preserve"> к школе</w:t>
      </w:r>
      <w:r w:rsidR="00564C1D">
        <w:t>.</w:t>
      </w:r>
    </w:p>
    <w:p w14:paraId="2F81B119" w14:textId="77777777" w:rsidR="002551CB" w:rsidRPr="00D52E02" w:rsidRDefault="002551CB" w:rsidP="002551CB">
      <w:pPr>
        <w:pStyle w:val="1"/>
        <w:spacing w:line="276" w:lineRule="auto"/>
        <w:jc w:val="center"/>
        <w:rPr>
          <w:rFonts w:ascii="Times New Roman" w:hAnsi="Times New Roman"/>
          <w:b/>
          <w:bCs/>
          <w:color w:val="000000"/>
          <w:sz w:val="24"/>
          <w:szCs w:val="24"/>
        </w:rPr>
      </w:pPr>
      <w:bookmarkStart w:id="63" w:name="_Toc73604269"/>
      <w:bookmarkStart w:id="64" w:name="_Toc74086745"/>
      <w:bookmarkStart w:id="65" w:name="_Toc74089691"/>
      <w:bookmarkStart w:id="66" w:name="_Toc486906046"/>
      <w:r w:rsidRPr="00D52E02">
        <w:rPr>
          <w:rFonts w:ascii="Times New Roman" w:hAnsi="Times New Roman"/>
          <w:b/>
          <w:bCs/>
          <w:color w:val="000000"/>
          <w:sz w:val="24"/>
          <w:szCs w:val="24"/>
        </w:rPr>
        <w:lastRenderedPageBreak/>
        <w:t>3.3 Кадровое обеспечение воспитательного процесса</w:t>
      </w:r>
      <w:bookmarkEnd w:id="63"/>
      <w:bookmarkEnd w:id="64"/>
      <w:bookmarkEnd w:id="65"/>
      <w:bookmarkEnd w:id="66"/>
    </w:p>
    <w:p w14:paraId="3C881529" w14:textId="77777777" w:rsidR="001744C5" w:rsidRDefault="001744C5" w:rsidP="001744C5">
      <w:pPr>
        <w:spacing w:line="276" w:lineRule="auto"/>
        <w:jc w:val="both"/>
      </w:pPr>
      <w:r>
        <w:t xml:space="preserve">При организации воспитательных отношений необходимо использовать потенциал основных и дополнительных образовательных программ и включать обучающихся в разнообразную, соответствующую их возрастным индивидуальным особенностям, деятельность, направленную на: - формирование у детей гражданственности и патриотизма; </w:t>
      </w:r>
    </w:p>
    <w:p w14:paraId="4BA0A055" w14:textId="77777777" w:rsidR="001744C5" w:rsidRDefault="001744C5" w:rsidP="001744C5">
      <w:pPr>
        <w:spacing w:line="276" w:lineRule="auto"/>
        <w:jc w:val="both"/>
      </w:pPr>
      <w:r>
        <w:t xml:space="preserve">- опыта взаимодействия со сверстниками и взрослыми в соответствии с общепринятыми нравственными нормами; </w:t>
      </w:r>
    </w:p>
    <w:p w14:paraId="6C33BFEF" w14:textId="77777777" w:rsidR="001744C5" w:rsidRDefault="001744C5" w:rsidP="001744C5">
      <w:pPr>
        <w:spacing w:line="276" w:lineRule="auto"/>
        <w:jc w:val="both"/>
      </w:pPr>
      <w:r>
        <w:t xml:space="preserve">- приобщение к системе культурных ценностей; </w:t>
      </w:r>
    </w:p>
    <w:p w14:paraId="1857129C" w14:textId="77777777" w:rsidR="001744C5" w:rsidRDefault="001744C5" w:rsidP="001744C5">
      <w:pPr>
        <w:spacing w:line="276" w:lineRule="auto"/>
        <w:jc w:val="both"/>
      </w:pPr>
      <w:r>
        <w:t xml:space="preserve">- готовности к осознанному выбору профессии; </w:t>
      </w:r>
    </w:p>
    <w:p w14:paraId="5F71BBF8" w14:textId="77777777" w:rsidR="001744C5" w:rsidRDefault="001744C5" w:rsidP="001744C5">
      <w:pPr>
        <w:spacing w:line="276" w:lineRule="auto"/>
        <w:jc w:val="both"/>
      </w:pPr>
      <w:r>
        <w:t xml:space="preserve">- экологической культуры, предполагающей ценностное отношение к природе, людям, собственному здоровью; </w:t>
      </w:r>
    </w:p>
    <w:p w14:paraId="2944F602" w14:textId="77777777" w:rsidR="001744C5" w:rsidRDefault="001744C5" w:rsidP="001744C5">
      <w:pPr>
        <w:spacing w:line="276" w:lineRule="auto"/>
        <w:jc w:val="both"/>
      </w:pPr>
      <w:r>
        <w:t xml:space="preserve">- эстетическое отношение к окружающему миру; </w:t>
      </w:r>
    </w:p>
    <w:p w14:paraId="559E6731" w14:textId="77777777" w:rsidR="001744C5" w:rsidRDefault="001744C5" w:rsidP="001744C5">
      <w:pPr>
        <w:spacing w:line="276" w:lineRule="auto"/>
        <w:jc w:val="both"/>
      </w:pPr>
      <w:r>
        <w:t xml:space="preserve">- потребности самовыражения в творческой деятельности, организационной культуры, активной жизненной позиции. </w:t>
      </w:r>
    </w:p>
    <w:p w14:paraId="38E9B30B" w14:textId="77777777" w:rsidR="001744C5" w:rsidRDefault="001744C5" w:rsidP="001744C5">
      <w:pPr>
        <w:spacing w:line="276" w:lineRule="auto"/>
        <w:jc w:val="both"/>
      </w:pPr>
      <w:r>
        <w:t xml:space="preserve">          Воспитательная деятельность педагога включает в себя реализацию комплекса организационных и психолого-педагогических задач, решаемых педагогом с целью обеспечения оптимального развития личности ребенка. Методическая детализация реализации воспитательной деятельности педагога осуществляется в процессе ее проектирования и организации.</w:t>
      </w:r>
    </w:p>
    <w:p w14:paraId="4B377590" w14:textId="77777777" w:rsidR="002551CB" w:rsidRPr="00D52E02" w:rsidRDefault="002551CB" w:rsidP="00E455C7">
      <w:pPr>
        <w:spacing w:line="276" w:lineRule="auto"/>
        <w:rPr>
          <w:color w:val="000000"/>
        </w:rPr>
      </w:pPr>
    </w:p>
    <w:p w14:paraId="29A5EACF" w14:textId="2D3A898D" w:rsidR="002551CB" w:rsidRPr="00D52E02" w:rsidRDefault="002551CB" w:rsidP="002551CB">
      <w:pPr>
        <w:spacing w:line="276" w:lineRule="auto"/>
        <w:ind w:firstLine="709"/>
        <w:jc w:val="right"/>
        <w:rPr>
          <w:color w:val="000000"/>
        </w:rPr>
      </w:pPr>
      <w:r w:rsidRPr="00D52E02">
        <w:rPr>
          <w:color w:val="000000"/>
        </w:rPr>
        <w:t xml:space="preserve">Таблица </w:t>
      </w:r>
      <w:r w:rsidR="001A2D0C">
        <w:rPr>
          <w:color w:val="000000"/>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7518"/>
      </w:tblGrid>
      <w:tr w:rsidR="002551CB" w:rsidRPr="00D52E02" w14:paraId="03F47324" w14:textId="77777777" w:rsidTr="00587287">
        <w:tc>
          <w:tcPr>
            <w:tcW w:w="1555" w:type="dxa"/>
          </w:tcPr>
          <w:p w14:paraId="5D2DC457" w14:textId="77777777" w:rsidR="002551CB" w:rsidRPr="00D52E02" w:rsidRDefault="002551CB" w:rsidP="00E332E7">
            <w:pPr>
              <w:spacing w:line="276" w:lineRule="auto"/>
              <w:jc w:val="center"/>
              <w:rPr>
                <w:b/>
                <w:bCs/>
                <w:color w:val="000000"/>
              </w:rPr>
            </w:pPr>
            <w:r w:rsidRPr="00D52E02">
              <w:rPr>
                <w:b/>
                <w:bCs/>
                <w:color w:val="000000"/>
              </w:rPr>
              <w:t>Наименование должности</w:t>
            </w:r>
          </w:p>
          <w:p w14:paraId="3FD21FD6" w14:textId="5985479F" w:rsidR="002551CB" w:rsidRPr="00D52E02" w:rsidRDefault="002551CB" w:rsidP="00E332E7">
            <w:pPr>
              <w:spacing w:line="276" w:lineRule="auto"/>
              <w:jc w:val="center"/>
              <w:rPr>
                <w:i/>
                <w:iCs/>
                <w:color w:val="000000"/>
              </w:rPr>
            </w:pPr>
          </w:p>
        </w:tc>
        <w:tc>
          <w:tcPr>
            <w:tcW w:w="7784" w:type="dxa"/>
          </w:tcPr>
          <w:p w14:paraId="7B1C3399" w14:textId="77777777" w:rsidR="002551CB" w:rsidRPr="00D52E02" w:rsidRDefault="002551CB" w:rsidP="00E332E7">
            <w:pPr>
              <w:spacing w:line="276" w:lineRule="auto"/>
              <w:ind w:firstLine="37"/>
              <w:jc w:val="center"/>
              <w:rPr>
                <w:b/>
                <w:bCs/>
                <w:color w:val="000000"/>
              </w:rPr>
            </w:pPr>
            <w:r w:rsidRPr="00D52E02">
              <w:rPr>
                <w:b/>
                <w:bCs/>
                <w:color w:val="000000"/>
              </w:rPr>
              <w:t>Функционал, связанный</w:t>
            </w:r>
            <w:r w:rsidRPr="00D52E02">
              <w:rPr>
                <w:b/>
                <w:bCs/>
                <w:color w:val="000000"/>
              </w:rPr>
              <w:br/>
              <w:t>с организацией и реализацией воспитательного процесса</w:t>
            </w:r>
          </w:p>
        </w:tc>
      </w:tr>
      <w:tr w:rsidR="001744C5" w:rsidRPr="00D52E02" w14:paraId="389310F5" w14:textId="77777777" w:rsidTr="00587287">
        <w:tc>
          <w:tcPr>
            <w:tcW w:w="1555" w:type="dxa"/>
          </w:tcPr>
          <w:p w14:paraId="53F1D79C" w14:textId="6C342765" w:rsidR="001744C5" w:rsidRPr="00D52E02" w:rsidRDefault="001744C5" w:rsidP="001744C5">
            <w:pPr>
              <w:spacing w:line="276" w:lineRule="auto"/>
              <w:rPr>
                <w:color w:val="000000"/>
              </w:rPr>
            </w:pPr>
            <w:r>
              <w:rPr>
                <w:color w:val="000000"/>
              </w:rPr>
              <w:t>З</w:t>
            </w:r>
            <w:r w:rsidRPr="00D52E02">
              <w:rPr>
                <w:color w:val="000000"/>
              </w:rPr>
              <w:t>аведующий детским садом</w:t>
            </w:r>
          </w:p>
        </w:tc>
        <w:tc>
          <w:tcPr>
            <w:tcW w:w="7784" w:type="dxa"/>
          </w:tcPr>
          <w:p w14:paraId="708715E1" w14:textId="77777777" w:rsidR="001744C5" w:rsidRDefault="001744C5" w:rsidP="001744C5">
            <w:pPr>
              <w:spacing w:line="276" w:lineRule="auto"/>
              <w:jc w:val="both"/>
            </w:pPr>
            <w:r>
              <w:t xml:space="preserve">- управляет воспитательной деятельностью на уровне ДОУ; </w:t>
            </w:r>
          </w:p>
          <w:p w14:paraId="095F4709" w14:textId="77777777" w:rsidR="001744C5" w:rsidRDefault="001744C5" w:rsidP="001744C5">
            <w:pPr>
              <w:spacing w:line="276" w:lineRule="auto"/>
              <w:ind w:hanging="89"/>
              <w:jc w:val="both"/>
            </w:pPr>
            <w:r>
              <w:t xml:space="preserve">- создает условия, позволяющие педагогическому составу реализовать воспитательную деятельность; </w:t>
            </w:r>
          </w:p>
          <w:p w14:paraId="2734E622" w14:textId="77777777" w:rsidR="001744C5" w:rsidRDefault="001744C5" w:rsidP="001744C5">
            <w:pPr>
              <w:spacing w:line="276" w:lineRule="auto"/>
              <w:ind w:hanging="89"/>
              <w:jc w:val="both"/>
            </w:pPr>
            <w:r>
              <w:t xml:space="preserve">– контроль за исполнением управленческих решений по воспитательной деятельности в ДОУ - организация воспитательной деятельности в ДОУ; </w:t>
            </w:r>
          </w:p>
          <w:p w14:paraId="336D733B" w14:textId="77777777" w:rsidR="001744C5" w:rsidRDefault="001744C5" w:rsidP="001744C5">
            <w:pPr>
              <w:spacing w:line="276" w:lineRule="auto"/>
              <w:ind w:hanging="89"/>
              <w:jc w:val="both"/>
            </w:pPr>
            <w:r>
              <w:t xml:space="preserve">- разработка необходимых для организации воспитательной деятельности в ДОУ нормативных документов (положений, инструкций, должностных и функциональных обязанностей, проектов и программ воспитательной работы и др.); </w:t>
            </w:r>
          </w:p>
          <w:p w14:paraId="08EA5FDA" w14:textId="77777777" w:rsidR="001744C5" w:rsidRDefault="001744C5" w:rsidP="001744C5">
            <w:pPr>
              <w:spacing w:line="276" w:lineRule="auto"/>
              <w:ind w:hanging="89"/>
              <w:jc w:val="both"/>
            </w:pPr>
            <w:r>
              <w:t xml:space="preserve">- анализ возможностей имеющихся структур для организации воспитательной деятельности; </w:t>
            </w:r>
          </w:p>
          <w:p w14:paraId="226BD144" w14:textId="77777777" w:rsidR="001744C5" w:rsidRDefault="001744C5" w:rsidP="001744C5">
            <w:pPr>
              <w:tabs>
                <w:tab w:val="left" w:pos="1187"/>
              </w:tabs>
              <w:spacing w:line="276" w:lineRule="auto"/>
              <w:ind w:hanging="89"/>
              <w:jc w:val="both"/>
            </w:pPr>
            <w:r>
              <w:t xml:space="preserve">- организация повышения квалификации и профессиональной переподготовки педагогов для совершенствования их психолого-педагогической и управленческой компетентностей </w:t>
            </w:r>
          </w:p>
          <w:p w14:paraId="1D47D17B" w14:textId="77777777" w:rsidR="001744C5" w:rsidRDefault="001744C5" w:rsidP="001744C5">
            <w:pPr>
              <w:tabs>
                <w:tab w:val="left" w:pos="1187"/>
              </w:tabs>
              <w:spacing w:line="276" w:lineRule="auto"/>
              <w:ind w:hanging="89"/>
              <w:jc w:val="both"/>
            </w:pPr>
            <w:r>
              <w:t>– проведение анализа и контроля воспитательной деятельности, распространение передового опыта других образовательных организаций;</w:t>
            </w:r>
          </w:p>
          <w:p w14:paraId="673C22DD" w14:textId="77777777" w:rsidR="001744C5" w:rsidRDefault="001744C5" w:rsidP="001744C5">
            <w:pPr>
              <w:spacing w:line="276" w:lineRule="auto"/>
              <w:jc w:val="both"/>
            </w:pPr>
            <w:r>
              <w:lastRenderedPageBreak/>
              <w:t xml:space="preserve">- формирование мотивации педагогов к участию в разработке и реализации разнообразных образовательных и социально значимых проектов; </w:t>
            </w:r>
          </w:p>
          <w:p w14:paraId="0912678F" w14:textId="77777777" w:rsidR="001744C5" w:rsidRDefault="001744C5" w:rsidP="001744C5">
            <w:pPr>
              <w:spacing w:line="276" w:lineRule="auto"/>
              <w:jc w:val="both"/>
            </w:pPr>
            <w:r>
              <w:t xml:space="preserve">- информирование о наличии возможностей для участия педагогов в воспитательной деятельности; </w:t>
            </w:r>
          </w:p>
          <w:p w14:paraId="221B8250" w14:textId="77777777" w:rsidR="001744C5" w:rsidRDefault="001744C5" w:rsidP="001744C5">
            <w:pPr>
              <w:spacing w:line="276" w:lineRule="auto"/>
              <w:jc w:val="both"/>
            </w:pPr>
            <w:r>
              <w:t xml:space="preserve">- наполнение сайта ДОУ информацией о воспитательной деятельности; </w:t>
            </w:r>
          </w:p>
          <w:p w14:paraId="1462F4BB" w14:textId="77777777" w:rsidR="001744C5" w:rsidRDefault="001744C5" w:rsidP="001744C5">
            <w:pPr>
              <w:spacing w:line="276" w:lineRule="auto"/>
              <w:jc w:val="both"/>
            </w:pPr>
            <w:r>
              <w:t xml:space="preserve">- организация повышения психолого-педагогической квалификации воспитателей; </w:t>
            </w:r>
          </w:p>
          <w:p w14:paraId="33537038" w14:textId="77777777" w:rsidR="001744C5" w:rsidRDefault="001744C5" w:rsidP="001744C5">
            <w:pPr>
              <w:spacing w:line="276" w:lineRule="auto"/>
              <w:jc w:val="both"/>
            </w:pPr>
            <w:r>
              <w:t xml:space="preserve">создание необходимой для осуществления воспитательной деятельности инфраструктуры; </w:t>
            </w:r>
          </w:p>
          <w:p w14:paraId="2304D65C" w14:textId="77777777" w:rsidR="001744C5" w:rsidRDefault="001744C5" w:rsidP="001744C5">
            <w:pPr>
              <w:spacing w:line="276" w:lineRule="auto"/>
              <w:jc w:val="both"/>
            </w:pPr>
            <w:r>
              <w:t xml:space="preserve">- развитие сотрудничества с социальными партнерами; </w:t>
            </w:r>
          </w:p>
          <w:p w14:paraId="7FE969F6" w14:textId="0BA03BE0" w:rsidR="001744C5" w:rsidRPr="00D52E02" w:rsidRDefault="001744C5" w:rsidP="001744C5">
            <w:pPr>
              <w:spacing w:line="276" w:lineRule="auto"/>
              <w:ind w:firstLine="37"/>
              <w:rPr>
                <w:color w:val="000000"/>
              </w:rPr>
            </w:pPr>
            <w:r>
              <w:t>- стимулирование активной воспитательной деятельности педагогов</w:t>
            </w:r>
          </w:p>
        </w:tc>
      </w:tr>
      <w:tr w:rsidR="001744C5" w:rsidRPr="00D52E02" w14:paraId="28E6E96D" w14:textId="77777777" w:rsidTr="00587287">
        <w:tc>
          <w:tcPr>
            <w:tcW w:w="1555" w:type="dxa"/>
          </w:tcPr>
          <w:p w14:paraId="7CFE53F4" w14:textId="76C780DB" w:rsidR="001744C5" w:rsidRPr="00D52E02" w:rsidRDefault="001744C5" w:rsidP="001744C5">
            <w:pPr>
              <w:spacing w:line="276" w:lineRule="auto"/>
              <w:rPr>
                <w:color w:val="000000"/>
              </w:rPr>
            </w:pPr>
            <w:r w:rsidRPr="00D52E02">
              <w:rPr>
                <w:color w:val="000000"/>
              </w:rPr>
              <w:lastRenderedPageBreak/>
              <w:t xml:space="preserve">Заместитель </w:t>
            </w:r>
            <w:r>
              <w:rPr>
                <w:color w:val="000000"/>
              </w:rPr>
              <w:t>заведующей</w:t>
            </w:r>
          </w:p>
        </w:tc>
        <w:tc>
          <w:tcPr>
            <w:tcW w:w="7784" w:type="dxa"/>
          </w:tcPr>
          <w:p w14:paraId="248C6B24" w14:textId="77777777" w:rsidR="001744C5" w:rsidRDefault="001744C5" w:rsidP="001744C5">
            <w:pPr>
              <w:spacing w:line="276" w:lineRule="auto"/>
              <w:jc w:val="both"/>
            </w:pPr>
            <w:r>
              <w:t>- проводит анализ итогов воспитательной деятельности в ДОУ за учебный год; - планирует воспитательную деятельность в ДОУ на учебный год, включая календарный план воспитательной работы на учебный год; – регулирование воспитательной деятельности в ДОУ;</w:t>
            </w:r>
          </w:p>
          <w:p w14:paraId="39F71AEC" w14:textId="77777777" w:rsidR="001744C5" w:rsidRDefault="001744C5" w:rsidP="001744C5">
            <w:pPr>
              <w:spacing w:line="276" w:lineRule="auto"/>
              <w:jc w:val="both"/>
            </w:pPr>
            <w:r>
              <w:t>- планирование работы в организации воспитательной деятельности;</w:t>
            </w:r>
          </w:p>
          <w:p w14:paraId="57D09737" w14:textId="77777777" w:rsidR="001744C5" w:rsidRDefault="001744C5" w:rsidP="001744C5">
            <w:pPr>
              <w:spacing w:line="276" w:lineRule="auto"/>
              <w:ind w:hanging="89"/>
              <w:jc w:val="both"/>
            </w:pPr>
            <w:r>
              <w:t xml:space="preserve">- организация практической работы в ДОУ в соответствии с календарным планом воспитательной работы; </w:t>
            </w:r>
          </w:p>
          <w:p w14:paraId="7845FDC2" w14:textId="77777777" w:rsidR="001744C5" w:rsidRDefault="001744C5" w:rsidP="001744C5">
            <w:pPr>
              <w:spacing w:line="276" w:lineRule="auto"/>
              <w:jc w:val="both"/>
            </w:pPr>
            <w:r>
              <w:t>- проведение мониторинга состояния воспитательной деятельности в ДОУ совместно с Педагогическим советом;</w:t>
            </w:r>
          </w:p>
          <w:p w14:paraId="43E7A662" w14:textId="11DBA1CC" w:rsidR="001744C5" w:rsidRPr="00D52E02" w:rsidRDefault="001744C5" w:rsidP="001744C5">
            <w:pPr>
              <w:spacing w:line="276" w:lineRule="auto"/>
              <w:ind w:firstLine="37"/>
              <w:rPr>
                <w:color w:val="000000"/>
              </w:rPr>
            </w:pPr>
            <w:r>
              <w:t xml:space="preserve">- организационно-координационная работа при проведении </w:t>
            </w:r>
            <w:proofErr w:type="spellStart"/>
            <w:r>
              <w:t>общесадовых</w:t>
            </w:r>
            <w:proofErr w:type="spellEnd"/>
            <w:r>
              <w:t xml:space="preserve"> воспитательных мероприятий; - участие обучающихся в районных и городских, конкурсах и т.д.; - организационно-методическое сопровождение воспитательной деятельности педагогических инициатив</w:t>
            </w:r>
          </w:p>
        </w:tc>
      </w:tr>
      <w:tr w:rsidR="001744C5" w:rsidRPr="00D52E02" w14:paraId="70ADE978" w14:textId="77777777" w:rsidTr="00587287">
        <w:tc>
          <w:tcPr>
            <w:tcW w:w="1555" w:type="dxa"/>
          </w:tcPr>
          <w:p w14:paraId="3D95BCAF" w14:textId="77777777" w:rsidR="001744C5" w:rsidRPr="00D52E02" w:rsidRDefault="001744C5" w:rsidP="001744C5">
            <w:pPr>
              <w:spacing w:line="276" w:lineRule="auto"/>
              <w:rPr>
                <w:color w:val="000000"/>
              </w:rPr>
            </w:pPr>
            <w:r w:rsidRPr="00D52E02">
              <w:rPr>
                <w:color w:val="000000"/>
              </w:rPr>
              <w:t>Педагог-психолог</w:t>
            </w:r>
          </w:p>
        </w:tc>
        <w:tc>
          <w:tcPr>
            <w:tcW w:w="7784" w:type="dxa"/>
          </w:tcPr>
          <w:p w14:paraId="3474675B" w14:textId="0CECCF3F" w:rsidR="001744C5" w:rsidRPr="00D52E02" w:rsidRDefault="001744C5" w:rsidP="001744C5">
            <w:pPr>
              <w:spacing w:line="276" w:lineRule="auto"/>
              <w:ind w:firstLine="37"/>
              <w:rPr>
                <w:color w:val="000000"/>
              </w:rPr>
            </w:pPr>
            <w:r>
              <w:t>- оказание психолого-педагогической помощи; - осуществление социологических исследований обучающихся; - организация и проведение различных видов воспитательной работы; – подготовка предложений по поощрению обучающихся и педагогов за активное участие в воспитательном процессе</w:t>
            </w:r>
          </w:p>
        </w:tc>
      </w:tr>
      <w:tr w:rsidR="001744C5" w:rsidRPr="00D52E02" w14:paraId="1695E739" w14:textId="77777777" w:rsidTr="00587287">
        <w:tc>
          <w:tcPr>
            <w:tcW w:w="1555" w:type="dxa"/>
          </w:tcPr>
          <w:p w14:paraId="5AE29182" w14:textId="77777777" w:rsidR="001744C5" w:rsidRPr="00D52E02" w:rsidRDefault="001744C5" w:rsidP="001744C5">
            <w:pPr>
              <w:spacing w:line="276" w:lineRule="auto"/>
              <w:rPr>
                <w:color w:val="000000"/>
              </w:rPr>
            </w:pPr>
            <w:r w:rsidRPr="00D52E02">
              <w:rPr>
                <w:color w:val="000000"/>
              </w:rPr>
              <w:t>Воспитатель</w:t>
            </w:r>
          </w:p>
        </w:tc>
        <w:tc>
          <w:tcPr>
            <w:tcW w:w="7784" w:type="dxa"/>
          </w:tcPr>
          <w:p w14:paraId="6DEE0331" w14:textId="77777777" w:rsidR="001744C5" w:rsidRDefault="001744C5" w:rsidP="001744C5">
            <w:pPr>
              <w:spacing w:line="276" w:lineRule="auto"/>
              <w:jc w:val="both"/>
            </w:pPr>
            <w:r>
              <w:t>- обеспечивает занятие обучающихся творчеством, медиа, физической культурой; - формирование у обучающихся активной гражданской позиции, сохранение и приумножение нравственных, культурных и научных ценностей в условиях современной жизни, сохранение традиций ДОУ;</w:t>
            </w:r>
          </w:p>
          <w:p w14:paraId="5EFD5154" w14:textId="77777777" w:rsidR="001744C5" w:rsidRDefault="001744C5" w:rsidP="001744C5">
            <w:pPr>
              <w:spacing w:line="276" w:lineRule="auto"/>
              <w:jc w:val="both"/>
            </w:pPr>
            <w:r>
              <w:t xml:space="preserve"> – организация работы по формированию общей культуры будущего школьника; </w:t>
            </w:r>
          </w:p>
          <w:p w14:paraId="3725FE53" w14:textId="77777777" w:rsidR="001744C5" w:rsidRDefault="001744C5" w:rsidP="001744C5">
            <w:pPr>
              <w:spacing w:line="276" w:lineRule="auto"/>
              <w:jc w:val="both"/>
            </w:pPr>
            <w:r>
              <w:t>- внедрение здорового образа жизни;</w:t>
            </w:r>
          </w:p>
          <w:p w14:paraId="479A84D4" w14:textId="77777777" w:rsidR="001744C5" w:rsidRDefault="001744C5" w:rsidP="001744C5">
            <w:pPr>
              <w:spacing w:line="276" w:lineRule="auto"/>
              <w:jc w:val="both"/>
            </w:pPr>
            <w:r>
              <w:t xml:space="preserve"> – внедрение в практику воспитательной деятельности научных достижений, новых технологий образовательного процесса; </w:t>
            </w:r>
          </w:p>
          <w:p w14:paraId="40F51E3D" w14:textId="6D951FAB" w:rsidR="001744C5" w:rsidRPr="00D52E02" w:rsidRDefault="001744C5" w:rsidP="001744C5">
            <w:pPr>
              <w:spacing w:line="276" w:lineRule="auto"/>
              <w:ind w:firstLine="37"/>
              <w:rPr>
                <w:color w:val="000000"/>
              </w:rPr>
            </w:pPr>
            <w:r>
              <w:t>–организация участия обучающихся в мероприятиях, проводимых районными, городскими и другими структурами в рамках воспитательной деятельности</w:t>
            </w:r>
          </w:p>
        </w:tc>
      </w:tr>
      <w:tr w:rsidR="001744C5" w:rsidRPr="00D52E02" w14:paraId="5B0C2851" w14:textId="77777777" w:rsidTr="00587287">
        <w:tc>
          <w:tcPr>
            <w:tcW w:w="1555" w:type="dxa"/>
          </w:tcPr>
          <w:p w14:paraId="0FD4401D" w14:textId="3A8BB50B" w:rsidR="001744C5" w:rsidRPr="00D52E02" w:rsidRDefault="001744C5" w:rsidP="001744C5">
            <w:pPr>
              <w:spacing w:line="276" w:lineRule="auto"/>
              <w:rPr>
                <w:color w:val="000000"/>
              </w:rPr>
            </w:pPr>
            <w:r>
              <w:rPr>
                <w:color w:val="000000"/>
              </w:rPr>
              <w:lastRenderedPageBreak/>
              <w:t>Младший воспитатель</w:t>
            </w:r>
          </w:p>
        </w:tc>
        <w:tc>
          <w:tcPr>
            <w:tcW w:w="7784" w:type="dxa"/>
          </w:tcPr>
          <w:p w14:paraId="1956CFA6" w14:textId="77777777" w:rsidR="001744C5" w:rsidRDefault="001744C5" w:rsidP="001744C5">
            <w:pPr>
              <w:spacing w:line="276" w:lineRule="auto"/>
              <w:jc w:val="both"/>
            </w:pPr>
            <w:r>
              <w:t xml:space="preserve">- совместно с воспитателем обеспечивает занятие обучающихся творчеством, трудовой деятельностью; </w:t>
            </w:r>
          </w:p>
          <w:p w14:paraId="5CAC5A2C" w14:textId="3268E26E" w:rsidR="001744C5" w:rsidRPr="00D52E02" w:rsidRDefault="001744C5" w:rsidP="001744C5">
            <w:pPr>
              <w:spacing w:line="276" w:lineRule="auto"/>
              <w:ind w:firstLine="37"/>
              <w:rPr>
                <w:color w:val="000000"/>
              </w:rPr>
            </w:pPr>
            <w:r>
              <w:t>- участвует в организации работы по формированию общей культуры будущего школьника</w:t>
            </w:r>
          </w:p>
        </w:tc>
      </w:tr>
      <w:tr w:rsidR="001744C5" w:rsidRPr="00D52E02" w14:paraId="4A3292F6" w14:textId="77777777" w:rsidTr="00587287">
        <w:tc>
          <w:tcPr>
            <w:tcW w:w="1555" w:type="dxa"/>
          </w:tcPr>
          <w:p w14:paraId="7C739F90" w14:textId="61CEE828" w:rsidR="001744C5" w:rsidRPr="00D52E02" w:rsidRDefault="001744C5" w:rsidP="001744C5">
            <w:pPr>
              <w:spacing w:line="276" w:lineRule="auto"/>
              <w:rPr>
                <w:color w:val="000000"/>
              </w:rPr>
            </w:pPr>
            <w:r>
              <w:rPr>
                <w:color w:val="000000"/>
              </w:rPr>
              <w:t>Учитель-дефектолог</w:t>
            </w:r>
          </w:p>
        </w:tc>
        <w:tc>
          <w:tcPr>
            <w:tcW w:w="7784" w:type="dxa"/>
          </w:tcPr>
          <w:p w14:paraId="598DEE3C" w14:textId="10967D9B" w:rsidR="00E5005F" w:rsidRDefault="00E5005F" w:rsidP="001744C5">
            <w:pPr>
              <w:spacing w:line="276" w:lineRule="auto"/>
              <w:ind w:firstLine="37"/>
              <w:rPr>
                <w:shd w:val="clear" w:color="auto" w:fill="FFFFFF"/>
              </w:rPr>
            </w:pPr>
            <w:r>
              <w:rPr>
                <w:shd w:val="clear" w:color="auto" w:fill="FFFFFF"/>
              </w:rPr>
              <w:t>- о</w:t>
            </w:r>
            <w:r w:rsidRPr="00E5005F">
              <w:rPr>
                <w:shd w:val="clear" w:color="auto" w:fill="FFFFFF"/>
              </w:rPr>
              <w:t>существляет работу, направленную на максимальную коррекцию отклонений в развитии воспитанников</w:t>
            </w:r>
            <w:r>
              <w:rPr>
                <w:shd w:val="clear" w:color="auto" w:fill="FFFFFF"/>
              </w:rPr>
              <w:t xml:space="preserve"> с ЗПР;</w:t>
            </w:r>
          </w:p>
          <w:p w14:paraId="310DA0BA" w14:textId="77777777" w:rsidR="00E5005F" w:rsidRDefault="00E5005F" w:rsidP="001744C5">
            <w:pPr>
              <w:spacing w:line="276" w:lineRule="auto"/>
              <w:ind w:firstLine="37"/>
              <w:rPr>
                <w:shd w:val="clear" w:color="auto" w:fill="FFFFFF"/>
              </w:rPr>
            </w:pPr>
            <w:r w:rsidRPr="00E5005F">
              <w:rPr>
                <w:shd w:val="clear" w:color="auto" w:fill="FFFFFF"/>
              </w:rPr>
              <w:t xml:space="preserve"> </w:t>
            </w:r>
            <w:r>
              <w:rPr>
                <w:shd w:val="clear" w:color="auto" w:fill="FFFFFF"/>
              </w:rPr>
              <w:t>- о</w:t>
            </w:r>
            <w:r w:rsidRPr="00E5005F">
              <w:rPr>
                <w:shd w:val="clear" w:color="auto" w:fill="FFFFFF"/>
              </w:rPr>
              <w:t>бследует воспитанников</w:t>
            </w:r>
            <w:r>
              <w:rPr>
                <w:shd w:val="clear" w:color="auto" w:fill="FFFFFF"/>
              </w:rPr>
              <w:t xml:space="preserve"> с ЗПР;</w:t>
            </w:r>
            <w:r w:rsidRPr="00E5005F">
              <w:rPr>
                <w:shd w:val="clear" w:color="auto" w:fill="FFFFFF"/>
              </w:rPr>
              <w:t xml:space="preserve"> </w:t>
            </w:r>
          </w:p>
          <w:p w14:paraId="4D28D6D9" w14:textId="77777777" w:rsidR="001744C5" w:rsidRDefault="00E5005F" w:rsidP="001744C5">
            <w:pPr>
              <w:spacing w:line="276" w:lineRule="auto"/>
              <w:ind w:firstLine="37"/>
              <w:rPr>
                <w:shd w:val="clear" w:color="auto" w:fill="FFFFFF"/>
              </w:rPr>
            </w:pPr>
            <w:r>
              <w:rPr>
                <w:shd w:val="clear" w:color="auto" w:fill="FFFFFF"/>
              </w:rPr>
              <w:t xml:space="preserve">- </w:t>
            </w:r>
            <w:r w:rsidRPr="00E5005F">
              <w:rPr>
                <w:shd w:val="clear" w:color="auto" w:fill="FFFFFF"/>
              </w:rPr>
              <w:t>определяет структуру и степень выраженности имеющегося у них дефекта</w:t>
            </w:r>
            <w:r>
              <w:rPr>
                <w:shd w:val="clear" w:color="auto" w:fill="FFFFFF"/>
              </w:rPr>
              <w:t>;</w:t>
            </w:r>
          </w:p>
          <w:p w14:paraId="7ABD45FA" w14:textId="719D48A5" w:rsidR="00E5005F" w:rsidRPr="00E5005F" w:rsidRDefault="00E5005F" w:rsidP="001744C5">
            <w:pPr>
              <w:spacing w:line="276" w:lineRule="auto"/>
              <w:ind w:firstLine="37"/>
              <w:rPr>
                <w:color w:val="000000"/>
              </w:rPr>
            </w:pPr>
            <w:r w:rsidRPr="00E5005F">
              <w:rPr>
                <w:color w:val="000000" w:themeColor="text1"/>
              </w:rPr>
              <w:t xml:space="preserve">- </w:t>
            </w:r>
            <w:r w:rsidRPr="00E5005F">
              <w:rPr>
                <w:color w:val="000000" w:themeColor="text1"/>
                <w:shd w:val="clear" w:color="auto" w:fill="FBFBFB"/>
              </w:rPr>
              <w:t> повышает познавательную активность детей и при этом развивает основные психические процессы, такие как мышление, воображение, внимание, память, восприятие.</w:t>
            </w:r>
          </w:p>
        </w:tc>
      </w:tr>
      <w:tr w:rsidR="00587287" w:rsidRPr="00D52E02" w14:paraId="60C74B88" w14:textId="77777777" w:rsidTr="00E5005F">
        <w:trPr>
          <w:trHeight w:val="6189"/>
        </w:trPr>
        <w:tc>
          <w:tcPr>
            <w:tcW w:w="1555" w:type="dxa"/>
          </w:tcPr>
          <w:p w14:paraId="3C1BF877" w14:textId="39DB9B80" w:rsidR="00587287" w:rsidRDefault="00587287" w:rsidP="001744C5">
            <w:pPr>
              <w:spacing w:line="276" w:lineRule="auto"/>
              <w:rPr>
                <w:color w:val="000000"/>
              </w:rPr>
            </w:pPr>
            <w:proofErr w:type="spellStart"/>
            <w:r>
              <w:rPr>
                <w:color w:val="000000"/>
              </w:rPr>
              <w:t>Физинструктор</w:t>
            </w:r>
            <w:proofErr w:type="spellEnd"/>
          </w:p>
        </w:tc>
        <w:tc>
          <w:tcPr>
            <w:tcW w:w="7784" w:type="dxa"/>
          </w:tcPr>
          <w:p w14:paraId="6B809672" w14:textId="77777777" w:rsidR="00E5005F" w:rsidRPr="00E5005F" w:rsidRDefault="00E5005F" w:rsidP="00E5005F">
            <w:pPr>
              <w:pStyle w:val="afb"/>
            </w:pPr>
            <w:r w:rsidRPr="00E5005F">
              <w:t>- осуществляет деятельность по формированию у воспитанников интереса и ценностного отношения к занятиям физической культурой, обеспечивая выполнение общеобразовательной программы образовательной области «Физическое развитие» в соответствии с ФГОС;</w:t>
            </w:r>
          </w:p>
          <w:p w14:paraId="098DF064" w14:textId="10FF33C6" w:rsidR="00E5005F" w:rsidRPr="00E5005F" w:rsidRDefault="00E5005F" w:rsidP="00E5005F">
            <w:pPr>
              <w:pStyle w:val="afb"/>
            </w:pPr>
            <w:r w:rsidRPr="00E5005F">
              <w:t>- тщательный присмотр за вверенными ему детьми в строгом соответствии с требованиями инструкции по охране жизни и здоровья детей во время занятий;</w:t>
            </w:r>
          </w:p>
          <w:p w14:paraId="254BD2FE" w14:textId="111F9B47" w:rsidR="00E5005F" w:rsidRPr="00E5005F" w:rsidRDefault="00E5005F" w:rsidP="00E5005F">
            <w:pPr>
              <w:pStyle w:val="afb"/>
            </w:pPr>
            <w:r w:rsidRPr="00E5005F">
              <w:t>- изучение индивидуальных способностей, склонностей и интересов детей в области физического развития воспитанников;</w:t>
            </w:r>
          </w:p>
          <w:p w14:paraId="68EA299F" w14:textId="54B5E282" w:rsidR="00E5005F" w:rsidRPr="00E5005F" w:rsidRDefault="00E5005F" w:rsidP="00E5005F">
            <w:pPr>
              <w:pStyle w:val="afb"/>
            </w:pPr>
            <w:r w:rsidRPr="00E5005F">
              <w:t>- создание благоприятных условий для индивидуального развития и развития инициативности воспитанников;</w:t>
            </w:r>
          </w:p>
          <w:p w14:paraId="7A4BA04F" w14:textId="29B8E07F" w:rsidR="00E5005F" w:rsidRPr="00E5005F" w:rsidRDefault="00E5005F" w:rsidP="00E5005F">
            <w:pPr>
              <w:pStyle w:val="afb"/>
            </w:pPr>
            <w:r w:rsidRPr="00E5005F">
              <w:t>- осуществляет просветительскую работу среди родителей (законных представителей) воспитанников, педагогических работников с привлечением соответствующих специалистов;</w:t>
            </w:r>
          </w:p>
          <w:p w14:paraId="4251F7F3" w14:textId="10A0C667" w:rsidR="00E5005F" w:rsidRPr="00E5005F" w:rsidRDefault="00E5005F" w:rsidP="00E5005F">
            <w:pPr>
              <w:pStyle w:val="afb"/>
            </w:pPr>
            <w:r w:rsidRPr="00E5005F">
              <w:t>- ведет работу по овладению воспитанниками навыками и техникой выполнения физических упражнений, формирует их нравственно-волевые качества;</w:t>
            </w:r>
          </w:p>
          <w:p w14:paraId="1817B6AA" w14:textId="36F2B957" w:rsidR="00587287" w:rsidRPr="00E5005F" w:rsidRDefault="00E5005F" w:rsidP="00E5005F">
            <w:pPr>
              <w:pStyle w:val="afb"/>
              <w:rPr>
                <w:color w:val="111111"/>
              </w:rPr>
            </w:pPr>
            <w:r w:rsidRPr="00E5005F">
              <w:t>- сотрудничество с детскими садами и социумом по вопросам физического воспитания, а также связи с учреждениями дополнительного образования спортивной направленности и учреждениями спорта</w:t>
            </w:r>
          </w:p>
        </w:tc>
      </w:tr>
      <w:tr w:rsidR="00587287" w:rsidRPr="00D52E02" w14:paraId="39D96D31" w14:textId="77777777" w:rsidTr="00587287">
        <w:tc>
          <w:tcPr>
            <w:tcW w:w="1555" w:type="dxa"/>
          </w:tcPr>
          <w:p w14:paraId="74287CEA" w14:textId="15786477" w:rsidR="00587287" w:rsidRDefault="00587287" w:rsidP="001744C5">
            <w:pPr>
              <w:spacing w:line="276" w:lineRule="auto"/>
              <w:rPr>
                <w:color w:val="000000"/>
              </w:rPr>
            </w:pPr>
            <w:r>
              <w:rPr>
                <w:color w:val="000000"/>
              </w:rPr>
              <w:t>Музыкальный руководитель</w:t>
            </w:r>
          </w:p>
        </w:tc>
        <w:tc>
          <w:tcPr>
            <w:tcW w:w="7784" w:type="dxa"/>
          </w:tcPr>
          <w:p w14:paraId="12678450" w14:textId="2D65B024"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о</w:t>
            </w:r>
            <w:r w:rsidRPr="00E5005F">
              <w:rPr>
                <w:color w:val="000000" w:themeColor="text1"/>
                <w:bdr w:val="none" w:sz="0" w:space="0" w:color="auto" w:frame="1"/>
              </w:rPr>
              <w:t>существляет развитие музыкальных способностей и эмоциональной сферы, творческой деятельности воспитанников</w:t>
            </w:r>
            <w:r>
              <w:rPr>
                <w:color w:val="000000" w:themeColor="text1"/>
                <w:bdr w:val="none" w:sz="0" w:space="0" w:color="auto" w:frame="1"/>
              </w:rPr>
              <w:t>;</w:t>
            </w:r>
          </w:p>
          <w:p w14:paraId="284BA8F6" w14:textId="2A7BC532"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ф</w:t>
            </w:r>
            <w:r w:rsidRPr="00E5005F">
              <w:rPr>
                <w:color w:val="000000" w:themeColor="text1"/>
                <w:bdr w:val="none" w:sz="0" w:space="0" w:color="auto" w:frame="1"/>
              </w:rPr>
              <w:t>ормирует их эстетический вкус, используя разные виды и формы организации музыкальной деятельности</w:t>
            </w:r>
            <w:r>
              <w:rPr>
                <w:color w:val="000000" w:themeColor="text1"/>
                <w:bdr w:val="none" w:sz="0" w:space="0" w:color="auto" w:frame="1"/>
              </w:rPr>
              <w:t>;</w:t>
            </w:r>
          </w:p>
          <w:p w14:paraId="799DAC2C" w14:textId="2B455260"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у</w:t>
            </w:r>
            <w:r w:rsidRPr="00E5005F">
              <w:rPr>
                <w:color w:val="000000" w:themeColor="text1"/>
                <w:bdr w:val="none" w:sz="0" w:space="0" w:color="auto" w:frame="1"/>
              </w:rPr>
              <w:t>частвует в разработке образовательной программы образовательного учреждения</w:t>
            </w:r>
            <w:r>
              <w:rPr>
                <w:color w:val="000000" w:themeColor="text1"/>
                <w:bdr w:val="none" w:sz="0" w:space="0" w:color="auto" w:frame="1"/>
              </w:rPr>
              <w:t>;</w:t>
            </w:r>
          </w:p>
          <w:p w14:paraId="30E306C7" w14:textId="3D80FFFF"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к</w:t>
            </w:r>
            <w:r w:rsidRPr="00E5005F">
              <w:rPr>
                <w:color w:val="000000" w:themeColor="text1"/>
                <w:bdr w:val="none" w:sz="0" w:space="0" w:color="auto" w:frame="1"/>
              </w:rPr>
              <w:t>оординирует работу педагогического персонала и родителей (лиц, их заменяющих) по вопросам музыкального воспитания детей, определяет направления их участия в развитии музыкальных способностей с учетом индивидуальных и возрастных особенностей воспитанников, а также их творческих способностей</w:t>
            </w:r>
            <w:r>
              <w:rPr>
                <w:color w:val="000000" w:themeColor="text1"/>
                <w:bdr w:val="none" w:sz="0" w:space="0" w:color="auto" w:frame="1"/>
              </w:rPr>
              <w:t>;</w:t>
            </w:r>
          </w:p>
          <w:p w14:paraId="1087BE43" w14:textId="2BFBE0C7"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о</w:t>
            </w:r>
            <w:r w:rsidRPr="00E5005F">
              <w:rPr>
                <w:color w:val="000000" w:themeColor="text1"/>
                <w:bdr w:val="none" w:sz="0" w:space="0" w:color="auto" w:frame="1"/>
              </w:rPr>
              <w:t xml:space="preserve">пределяет содержание музыкальных занятий с учетом возраста, подготовленности, индивидуальных и психофизических особенностей воспитанников, используя современные формы, способы обучения, образовательные, музыкальные технологии, достижения мировой и </w:t>
            </w:r>
            <w:r w:rsidRPr="00E5005F">
              <w:rPr>
                <w:color w:val="000000" w:themeColor="text1"/>
                <w:bdr w:val="none" w:sz="0" w:space="0" w:color="auto" w:frame="1"/>
              </w:rPr>
              <w:lastRenderedPageBreak/>
              <w:t>отечественной музыкальной культуры, современные методы оценивания достижений воспитанников</w:t>
            </w:r>
            <w:r>
              <w:rPr>
                <w:color w:val="000000" w:themeColor="text1"/>
                <w:bdr w:val="none" w:sz="0" w:space="0" w:color="auto" w:frame="1"/>
              </w:rPr>
              <w:t>;</w:t>
            </w:r>
          </w:p>
          <w:p w14:paraId="429ACC22" w14:textId="36246978"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у</w:t>
            </w:r>
            <w:r w:rsidRPr="00E5005F">
              <w:rPr>
                <w:color w:val="000000" w:themeColor="text1"/>
                <w:bdr w:val="none" w:sz="0" w:space="0" w:color="auto" w:frame="1"/>
              </w:rPr>
              <w:t>частвует в организации и проведении массовых мероприятий с воспитанниками в рамках образовательной программы образовательного учреждения (музыкальные вечера, развлечения, пение, хороводы, танцы, показ кукольного и теневого театра и иные мероприятия), спортивных мероприятиях с воспитанниками, обеспечивает их музыкальное сопровождение</w:t>
            </w:r>
            <w:r>
              <w:rPr>
                <w:color w:val="000000" w:themeColor="text1"/>
                <w:bdr w:val="none" w:sz="0" w:space="0" w:color="auto" w:frame="1"/>
              </w:rPr>
              <w:t>;</w:t>
            </w:r>
          </w:p>
          <w:p w14:paraId="47960C3E" w14:textId="5F1D26A8"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к</w:t>
            </w:r>
            <w:r w:rsidRPr="00E5005F">
              <w:rPr>
                <w:color w:val="000000" w:themeColor="text1"/>
                <w:bdr w:val="none" w:sz="0" w:space="0" w:color="auto" w:frame="1"/>
              </w:rPr>
              <w:t>онсультирует родителей (лиц, их заменяющих) и воспитателей по вопросам подготовки воспитанников к их участию в массовых, праздничных мероприятиях</w:t>
            </w:r>
            <w:r>
              <w:rPr>
                <w:color w:val="000000" w:themeColor="text1"/>
                <w:bdr w:val="none" w:sz="0" w:space="0" w:color="auto" w:frame="1"/>
              </w:rPr>
              <w:t>;</w:t>
            </w:r>
          </w:p>
          <w:p w14:paraId="626082D5" w14:textId="3069FEF4"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о</w:t>
            </w:r>
            <w:r w:rsidRPr="00E5005F">
              <w:rPr>
                <w:color w:val="000000" w:themeColor="text1"/>
                <w:bdr w:val="none" w:sz="0" w:space="0" w:color="auto" w:frame="1"/>
              </w:rPr>
              <w:t>беспечивает охрану жизни и здоровья воспитанников во время образовательного процесса</w:t>
            </w:r>
            <w:r>
              <w:rPr>
                <w:color w:val="000000" w:themeColor="text1"/>
                <w:bdr w:val="none" w:sz="0" w:space="0" w:color="auto" w:frame="1"/>
              </w:rPr>
              <w:t>;</w:t>
            </w:r>
          </w:p>
          <w:p w14:paraId="2B881D31" w14:textId="08E021E9" w:rsidR="00E5005F" w:rsidRPr="00E5005F" w:rsidRDefault="00E5005F" w:rsidP="00E5005F">
            <w:pPr>
              <w:shd w:val="clear" w:color="auto" w:fill="F0FFFF"/>
              <w:rPr>
                <w:rFonts w:ascii="Verdana" w:hAnsi="Verdana"/>
                <w:color w:val="000000" w:themeColor="text1"/>
                <w:sz w:val="20"/>
                <w:szCs w:val="20"/>
              </w:rPr>
            </w:pPr>
            <w:r>
              <w:rPr>
                <w:color w:val="000000" w:themeColor="text1"/>
                <w:bdr w:val="none" w:sz="0" w:space="0" w:color="auto" w:frame="1"/>
              </w:rPr>
              <w:t>- у</w:t>
            </w:r>
            <w:r w:rsidRPr="00E5005F">
              <w:rPr>
                <w:color w:val="000000" w:themeColor="text1"/>
                <w:bdr w:val="none" w:sz="0" w:space="0" w:color="auto" w:frame="1"/>
              </w:rPr>
              <w:t>частвует в работе педагогических, методических советов, других формах методической работы, в проведении родительских собраний, оздоровите</w:t>
            </w:r>
            <w:r w:rsidRPr="00E5005F">
              <w:rPr>
                <w:color w:val="000000" w:themeColor="text1"/>
                <w:bdr w:val="none" w:sz="0" w:space="0" w:color="auto" w:frame="1"/>
                <w:shd w:val="clear" w:color="auto" w:fill="F0FFFF"/>
              </w:rPr>
              <w:t>льных, воспитательных и других мероприятий, предусмотренных образовательной программой.</w:t>
            </w:r>
          </w:p>
          <w:p w14:paraId="504D2035" w14:textId="77777777" w:rsidR="00587287" w:rsidRPr="00D52E02" w:rsidRDefault="00587287" w:rsidP="001744C5">
            <w:pPr>
              <w:spacing w:line="276" w:lineRule="auto"/>
              <w:ind w:firstLine="37"/>
              <w:rPr>
                <w:color w:val="000000"/>
              </w:rPr>
            </w:pPr>
          </w:p>
        </w:tc>
      </w:tr>
    </w:tbl>
    <w:p w14:paraId="113CCD0C" w14:textId="77777777" w:rsidR="002551CB" w:rsidRPr="00D52E02" w:rsidRDefault="002551CB" w:rsidP="002551CB">
      <w:pPr>
        <w:pStyle w:val="1"/>
        <w:spacing w:line="276" w:lineRule="auto"/>
        <w:jc w:val="center"/>
        <w:rPr>
          <w:rFonts w:ascii="Times New Roman" w:hAnsi="Times New Roman"/>
          <w:b/>
          <w:bCs/>
          <w:color w:val="000000"/>
          <w:sz w:val="24"/>
          <w:szCs w:val="24"/>
          <w:lang w:val="ru-RU"/>
        </w:rPr>
      </w:pPr>
      <w:bookmarkStart w:id="67" w:name="_Toc73604270"/>
      <w:bookmarkStart w:id="68" w:name="_Toc74086746"/>
      <w:bookmarkStart w:id="69" w:name="_Toc74089692"/>
      <w:bookmarkStart w:id="70" w:name="_Toc486906047"/>
      <w:r w:rsidRPr="00D52E02">
        <w:rPr>
          <w:rFonts w:ascii="Times New Roman" w:hAnsi="Times New Roman"/>
          <w:b/>
          <w:bCs/>
          <w:color w:val="000000"/>
          <w:sz w:val="24"/>
          <w:szCs w:val="24"/>
        </w:rPr>
        <w:lastRenderedPageBreak/>
        <w:t xml:space="preserve">3.4. Нормативно-методическое обеспечение реализации </w:t>
      </w:r>
      <w:r w:rsidRPr="00D52E02">
        <w:rPr>
          <w:rFonts w:ascii="Times New Roman" w:hAnsi="Times New Roman"/>
          <w:b/>
          <w:bCs/>
          <w:color w:val="000000"/>
          <w:sz w:val="24"/>
          <w:szCs w:val="24"/>
          <w:lang w:val="ru-RU"/>
        </w:rPr>
        <w:t>П</w:t>
      </w:r>
      <w:proofErr w:type="spellStart"/>
      <w:r w:rsidRPr="00D52E02">
        <w:rPr>
          <w:rFonts w:ascii="Times New Roman" w:hAnsi="Times New Roman"/>
          <w:b/>
          <w:bCs/>
          <w:color w:val="000000"/>
          <w:sz w:val="24"/>
          <w:szCs w:val="24"/>
        </w:rPr>
        <w:t>рограммы</w:t>
      </w:r>
      <w:bookmarkEnd w:id="67"/>
      <w:bookmarkEnd w:id="68"/>
      <w:bookmarkEnd w:id="69"/>
      <w:proofErr w:type="spellEnd"/>
      <w:r w:rsidRPr="00D52E02">
        <w:rPr>
          <w:rFonts w:ascii="Times New Roman" w:hAnsi="Times New Roman"/>
          <w:b/>
          <w:bCs/>
          <w:color w:val="000000"/>
          <w:sz w:val="24"/>
          <w:szCs w:val="24"/>
          <w:lang w:val="ru-RU"/>
        </w:rPr>
        <w:t xml:space="preserve"> воспитания</w:t>
      </w:r>
      <w:bookmarkEnd w:id="70"/>
    </w:p>
    <w:p w14:paraId="64930B7E" w14:textId="77777777" w:rsidR="002551CB" w:rsidRPr="00D52E02" w:rsidRDefault="002551CB" w:rsidP="002551CB">
      <w:pPr>
        <w:spacing w:line="276" w:lineRule="auto"/>
        <w:ind w:firstLine="709"/>
        <w:rPr>
          <w:color w:val="000000"/>
        </w:rPr>
      </w:pPr>
    </w:p>
    <w:p w14:paraId="7B9023F5" w14:textId="77777777" w:rsidR="006D08F9" w:rsidRDefault="00455F4A" w:rsidP="002551CB">
      <w:pPr>
        <w:spacing w:line="276" w:lineRule="auto"/>
        <w:ind w:firstLine="709"/>
        <w:jc w:val="both"/>
      </w:pPr>
      <w:r>
        <w:t xml:space="preserve">Перечень локальных правовых документов ДОО, в которые вносятся изменения в соответствии с рабочей программой воспитания: </w:t>
      </w:r>
    </w:p>
    <w:p w14:paraId="64ECA00E" w14:textId="45C6FB1F" w:rsidR="006D08F9" w:rsidRDefault="00455F4A" w:rsidP="002551CB">
      <w:pPr>
        <w:spacing w:line="276" w:lineRule="auto"/>
        <w:ind w:firstLine="709"/>
        <w:jc w:val="both"/>
      </w:pPr>
      <w:r>
        <w:t xml:space="preserve">- Программа развития </w:t>
      </w:r>
      <w:r w:rsidR="006D08F9">
        <w:rPr>
          <w:color w:val="000000"/>
        </w:rPr>
        <w:t>МБДОУ «Д/С №4</w:t>
      </w:r>
      <w:r w:rsidR="00DD0179">
        <w:rPr>
          <w:color w:val="000000"/>
        </w:rPr>
        <w:t xml:space="preserve">» </w:t>
      </w:r>
      <w:r>
        <w:t>на 20</w:t>
      </w:r>
      <w:r w:rsidR="006D08F9">
        <w:t>19</w:t>
      </w:r>
      <w:r>
        <w:t>-202</w:t>
      </w:r>
      <w:r w:rsidR="006D08F9">
        <w:t>2</w:t>
      </w:r>
      <w:r>
        <w:t xml:space="preserve"> гг.</w:t>
      </w:r>
    </w:p>
    <w:p w14:paraId="53C8B2EF" w14:textId="77777777" w:rsidR="00DD0179" w:rsidRDefault="00455F4A" w:rsidP="002551CB">
      <w:pPr>
        <w:spacing w:line="276" w:lineRule="auto"/>
        <w:ind w:firstLine="709"/>
        <w:jc w:val="both"/>
      </w:pPr>
      <w:r>
        <w:t xml:space="preserve"> - Годовой план работы </w:t>
      </w:r>
      <w:r w:rsidR="006D08F9">
        <w:rPr>
          <w:color w:val="000000"/>
        </w:rPr>
        <w:t>МБДОУ «Д/С №4»</w:t>
      </w:r>
      <w:r w:rsidR="006D08F9">
        <w:t xml:space="preserve"> </w:t>
      </w:r>
      <w:r>
        <w:t xml:space="preserve">на </w:t>
      </w:r>
      <w:r w:rsidR="00DD0179">
        <w:t xml:space="preserve">2021-2022 </w:t>
      </w:r>
      <w:r>
        <w:t xml:space="preserve">учебный год </w:t>
      </w:r>
    </w:p>
    <w:p w14:paraId="767E15E5" w14:textId="77777777" w:rsidR="00DD0179" w:rsidRDefault="00455F4A" w:rsidP="002551CB">
      <w:pPr>
        <w:spacing w:line="276" w:lineRule="auto"/>
        <w:ind w:firstLine="709"/>
        <w:jc w:val="both"/>
      </w:pPr>
      <w:r>
        <w:t xml:space="preserve">- Календарный учебный график; </w:t>
      </w:r>
    </w:p>
    <w:p w14:paraId="472308DB" w14:textId="77777777" w:rsidR="00DD0179" w:rsidRDefault="00455F4A" w:rsidP="002551CB">
      <w:pPr>
        <w:spacing w:line="276" w:lineRule="auto"/>
        <w:ind w:firstLine="709"/>
        <w:jc w:val="both"/>
      </w:pPr>
      <w:r>
        <w:t xml:space="preserve">- Должностные инструкции педагогов, отвечающих за организацию воспитательной деятельности в ДОУ; </w:t>
      </w:r>
    </w:p>
    <w:p w14:paraId="6F695730" w14:textId="77777777" w:rsidR="0063637A" w:rsidRDefault="00DD0179" w:rsidP="00DD0179">
      <w:pPr>
        <w:spacing w:line="276" w:lineRule="auto"/>
        <w:ind w:firstLine="709"/>
      </w:pPr>
      <w:r>
        <w:t>-</w:t>
      </w:r>
      <w:r w:rsidR="00455F4A">
        <w:t xml:space="preserve">Подробное описание приведено на сайте </w:t>
      </w:r>
      <w:r w:rsidR="006D08F9">
        <w:rPr>
          <w:color w:val="000000"/>
        </w:rPr>
        <w:t>МБДОУ «Д/С №4»</w:t>
      </w:r>
      <w:r w:rsidR="00455F4A">
        <w:t xml:space="preserve"> в разделе «Документы» </w:t>
      </w:r>
      <w:hyperlink r:id="rId8" w:history="1">
        <w:r w:rsidR="0063637A" w:rsidRPr="00231F96">
          <w:rPr>
            <w:rStyle w:val="a9"/>
          </w:rPr>
          <w:t>https://dag-4.tvoysadik.ru/</w:t>
        </w:r>
      </w:hyperlink>
    </w:p>
    <w:p w14:paraId="782CBB35" w14:textId="5869D6FC" w:rsidR="00DD0179" w:rsidRPr="006F2278" w:rsidRDefault="0063637A" w:rsidP="0063637A">
      <w:pPr>
        <w:spacing w:line="276" w:lineRule="auto"/>
        <w:rPr>
          <w:i/>
          <w:iCs/>
          <w:color w:val="000000"/>
        </w:rPr>
      </w:pPr>
      <w:r>
        <w:t xml:space="preserve"> </w:t>
      </w:r>
      <w:r w:rsidR="00455F4A">
        <w:t xml:space="preserve">«Образование» </w:t>
      </w:r>
      <w:hyperlink r:id="rId9" w:history="1">
        <w:r w:rsidRPr="00231F96">
          <w:rPr>
            <w:rStyle w:val="a9"/>
          </w:rPr>
          <w:t>https://dag-4.tvoysadik.ru/</w:t>
        </w:r>
      </w:hyperlink>
      <w:r>
        <w:t xml:space="preserve"> </w:t>
      </w:r>
    </w:p>
    <w:p w14:paraId="750F4A6A" w14:textId="77777777" w:rsidR="002551CB" w:rsidRPr="00D52E02" w:rsidRDefault="002551CB" w:rsidP="002551CB">
      <w:pPr>
        <w:pStyle w:val="1"/>
        <w:spacing w:line="276" w:lineRule="auto"/>
        <w:jc w:val="center"/>
        <w:rPr>
          <w:rFonts w:ascii="Times New Roman" w:hAnsi="Times New Roman"/>
          <w:b/>
          <w:bCs/>
          <w:color w:val="000000"/>
          <w:sz w:val="24"/>
          <w:szCs w:val="24"/>
          <w:lang w:val="ru-RU"/>
        </w:rPr>
      </w:pPr>
      <w:bookmarkStart w:id="71" w:name="_Toc73604271"/>
      <w:bookmarkStart w:id="72" w:name="_Toc74086747"/>
      <w:bookmarkStart w:id="73" w:name="_Toc74089693"/>
      <w:bookmarkStart w:id="74" w:name="_Toc486906048"/>
      <w:r w:rsidRPr="00D52E02">
        <w:rPr>
          <w:rFonts w:ascii="Times New Roman" w:hAnsi="Times New Roman"/>
          <w:b/>
          <w:bCs/>
          <w:color w:val="000000"/>
          <w:sz w:val="24"/>
          <w:szCs w:val="24"/>
        </w:rPr>
        <w:t xml:space="preserve">3.5. Информационное обеспечение реализации </w:t>
      </w:r>
      <w:r w:rsidRPr="00D52E02">
        <w:rPr>
          <w:rFonts w:ascii="Times New Roman" w:hAnsi="Times New Roman"/>
          <w:b/>
          <w:bCs/>
          <w:color w:val="000000"/>
          <w:sz w:val="24"/>
          <w:szCs w:val="24"/>
          <w:lang w:val="ru-RU"/>
        </w:rPr>
        <w:t>П</w:t>
      </w:r>
      <w:proofErr w:type="spellStart"/>
      <w:r w:rsidRPr="00D52E02">
        <w:rPr>
          <w:rFonts w:ascii="Times New Roman" w:hAnsi="Times New Roman"/>
          <w:b/>
          <w:bCs/>
          <w:color w:val="000000"/>
          <w:sz w:val="24"/>
          <w:szCs w:val="24"/>
        </w:rPr>
        <w:t>рограммы</w:t>
      </w:r>
      <w:bookmarkEnd w:id="71"/>
      <w:bookmarkEnd w:id="72"/>
      <w:bookmarkEnd w:id="73"/>
      <w:proofErr w:type="spellEnd"/>
      <w:r w:rsidRPr="00D52E02">
        <w:rPr>
          <w:rFonts w:ascii="Times New Roman" w:hAnsi="Times New Roman"/>
          <w:b/>
          <w:bCs/>
          <w:color w:val="000000"/>
          <w:sz w:val="24"/>
          <w:szCs w:val="24"/>
          <w:lang w:val="ru-RU"/>
        </w:rPr>
        <w:t xml:space="preserve"> воспитания</w:t>
      </w:r>
      <w:bookmarkEnd w:id="74"/>
    </w:p>
    <w:p w14:paraId="66A6CA07" w14:textId="77777777" w:rsidR="002551CB" w:rsidRPr="00D52E02" w:rsidRDefault="002551CB" w:rsidP="002551CB">
      <w:pPr>
        <w:spacing w:line="276" w:lineRule="auto"/>
        <w:ind w:firstLine="709"/>
        <w:rPr>
          <w:color w:val="000000"/>
        </w:rPr>
      </w:pPr>
    </w:p>
    <w:p w14:paraId="20C90E06" w14:textId="77777777" w:rsidR="00475221" w:rsidRDefault="00455F4A" w:rsidP="00475221">
      <w:pPr>
        <w:spacing w:line="276" w:lineRule="auto"/>
        <w:ind w:firstLine="709"/>
      </w:pPr>
      <w:r>
        <w:t xml:space="preserve">Учет регионального (территориального) контекста воспитательной работы в ДОУ, организация коммуникативного пространства по ее планированию с позиций кластерного, отраслевого, территориального и муниципального развития позволяет отобрать и содержательно наполнить ее структуру. Информационное обеспечение реализации программы воспитания обеспечивает эффективность взаимодействия с родителями воспитанников: оперативность ознакомления их с ожидаемыми результатами, представление в открытом доступе, ситуативная коррекция в течение года, организация внесения предложений, касающихся конкретных активностей, в рамках которых можно получить требуемый опыт и которые востребованы обучающимися. Качество работы детского сада всегда оценивается главными экспертами - родителями воспитанников. Их удовлетворённость образовательным процессом лучшая оценка деятельности педагогического коллектива. Но чтобы заслужить доверие таких разных семей необходимо, чтобы они стали соратниками и единомышленниками, равноправными участниками жизни детского сада. В общении с родителями активно используются </w:t>
      </w:r>
      <w:r>
        <w:lastRenderedPageBreak/>
        <w:t xml:space="preserve">дистанционные образовательные технологии. Информационная оперативность и доступность общения обеспечивается в режиме общения групп, созданных в социальных сетях, электронной перепиской через почту детского сада. С целью информационного обеспечения реализации программы воспитания на официальном сайте учреждения представлены разделы: </w:t>
      </w:r>
    </w:p>
    <w:p w14:paraId="17E6B931" w14:textId="76CAF4BA" w:rsidR="00475221" w:rsidRPr="0063637A" w:rsidRDefault="00455F4A" w:rsidP="0063637A">
      <w:pPr>
        <w:spacing w:line="276" w:lineRule="auto"/>
        <w:ind w:firstLine="709"/>
      </w:pPr>
      <w:r>
        <w:t xml:space="preserve">- консультации педагогов и специалистов </w:t>
      </w:r>
      <w:r w:rsidR="0063637A" w:rsidRPr="0063637A">
        <w:t>https:</w:t>
      </w:r>
      <w:r w:rsidR="0063637A">
        <w:t xml:space="preserve"> </w:t>
      </w:r>
      <w:hyperlink r:id="rId10" w:history="1">
        <w:r w:rsidR="0063637A" w:rsidRPr="00231F96">
          <w:rPr>
            <w:rStyle w:val="a9"/>
          </w:rPr>
          <w:t>https://dag-4.tvoysadik.ru/</w:t>
        </w:r>
      </w:hyperlink>
      <w:r w:rsidR="0063637A">
        <w:t xml:space="preserve"> </w:t>
      </w:r>
    </w:p>
    <w:p w14:paraId="6D507AFF" w14:textId="70228165" w:rsidR="0063637A" w:rsidRDefault="00455F4A" w:rsidP="0063637A">
      <w:pPr>
        <w:spacing w:line="276" w:lineRule="auto"/>
        <w:ind w:firstLine="709"/>
      </w:pPr>
      <w:r>
        <w:t xml:space="preserve"> - Электронные образовательные ресурсы </w:t>
      </w:r>
      <w:r w:rsidR="0063637A">
        <w:t>–</w:t>
      </w:r>
      <w:r>
        <w:t xml:space="preserve"> Образование</w:t>
      </w:r>
      <w:r w:rsidR="0063637A">
        <w:t xml:space="preserve"> </w:t>
      </w:r>
      <w:hyperlink r:id="rId11" w:history="1">
        <w:r w:rsidR="0063637A" w:rsidRPr="00231F96">
          <w:rPr>
            <w:rStyle w:val="a9"/>
          </w:rPr>
          <w:t>https://dag-4.tvoysadik.ru/</w:t>
        </w:r>
      </w:hyperlink>
      <w:r w:rsidR="0063637A">
        <w:t xml:space="preserve"> </w:t>
      </w:r>
      <w:r>
        <w:t xml:space="preserve"> </w:t>
      </w:r>
    </w:p>
    <w:p w14:paraId="7EAFF7BE" w14:textId="66BE3ACB" w:rsidR="002551CB" w:rsidRPr="00D52E02" w:rsidRDefault="002551CB" w:rsidP="002551CB">
      <w:pPr>
        <w:pStyle w:val="1"/>
        <w:spacing w:line="276" w:lineRule="auto"/>
        <w:jc w:val="center"/>
        <w:rPr>
          <w:rFonts w:ascii="Times New Roman" w:hAnsi="Times New Roman"/>
          <w:b/>
          <w:bCs/>
          <w:color w:val="000000"/>
          <w:sz w:val="24"/>
          <w:szCs w:val="24"/>
          <w:lang w:val="ru-RU"/>
        </w:rPr>
      </w:pPr>
      <w:bookmarkStart w:id="75" w:name="_Toc73604272"/>
      <w:bookmarkStart w:id="76" w:name="_Toc74086748"/>
      <w:bookmarkStart w:id="77" w:name="_Toc74089694"/>
      <w:bookmarkStart w:id="78" w:name="_Toc486906049"/>
      <w:r w:rsidRPr="00D52E02">
        <w:rPr>
          <w:rFonts w:ascii="Times New Roman" w:hAnsi="Times New Roman"/>
          <w:b/>
          <w:bCs/>
          <w:color w:val="000000"/>
          <w:sz w:val="24"/>
          <w:szCs w:val="24"/>
        </w:rPr>
        <w:t xml:space="preserve">3.6 Материально-техническое обеспечение реализации </w:t>
      </w:r>
      <w:bookmarkEnd w:id="75"/>
      <w:bookmarkEnd w:id="76"/>
      <w:bookmarkEnd w:id="77"/>
      <w:r w:rsidRPr="00D52E02">
        <w:rPr>
          <w:rFonts w:ascii="Times New Roman" w:hAnsi="Times New Roman"/>
          <w:b/>
          <w:bCs/>
          <w:color w:val="000000"/>
          <w:sz w:val="24"/>
          <w:szCs w:val="24"/>
          <w:lang w:val="ru-RU"/>
        </w:rPr>
        <w:t>Программы воспитания</w:t>
      </w:r>
      <w:bookmarkEnd w:id="78"/>
    </w:p>
    <w:p w14:paraId="3FC035CD" w14:textId="77777777" w:rsidR="002551CB" w:rsidRPr="00D52E02" w:rsidRDefault="002551CB" w:rsidP="002551CB">
      <w:pPr>
        <w:spacing w:line="276" w:lineRule="auto"/>
        <w:ind w:left="708" w:firstLine="709"/>
        <w:rPr>
          <w:color w:val="000000"/>
        </w:rPr>
      </w:pPr>
    </w:p>
    <w:p w14:paraId="4D152FD0" w14:textId="77777777" w:rsidR="00475221" w:rsidRDefault="00455F4A" w:rsidP="002551CB">
      <w:pPr>
        <w:spacing w:line="276" w:lineRule="auto"/>
        <w:ind w:firstLine="709"/>
        <w:jc w:val="both"/>
      </w:pPr>
      <w:r>
        <w:t>Развивающая предметно-пространственная среда (далее – РППС) отражает специфику ОО и включает:</w:t>
      </w:r>
    </w:p>
    <w:p w14:paraId="3D3E3850" w14:textId="77777777" w:rsidR="00475221" w:rsidRDefault="00455F4A" w:rsidP="002551CB">
      <w:pPr>
        <w:spacing w:line="276" w:lineRule="auto"/>
        <w:ind w:firstLine="709"/>
        <w:jc w:val="both"/>
      </w:pPr>
      <w:r>
        <w:t xml:space="preserve"> </w:t>
      </w:r>
      <w:r>
        <w:sym w:font="Symbol" w:char="F02D"/>
      </w:r>
      <w:r>
        <w:t xml:space="preserve"> оформление помещений; </w:t>
      </w:r>
    </w:p>
    <w:p w14:paraId="72250ED3" w14:textId="77777777" w:rsidR="00475221" w:rsidRDefault="00455F4A" w:rsidP="002551CB">
      <w:pPr>
        <w:spacing w:line="276" w:lineRule="auto"/>
        <w:ind w:firstLine="709"/>
        <w:jc w:val="both"/>
      </w:pPr>
      <w:r>
        <w:sym w:font="Symbol" w:char="F02D"/>
      </w:r>
      <w:r>
        <w:t xml:space="preserve"> оборудование; </w:t>
      </w:r>
    </w:p>
    <w:p w14:paraId="06BDC1E1" w14:textId="77777777" w:rsidR="00475221" w:rsidRDefault="00455F4A" w:rsidP="002551CB">
      <w:pPr>
        <w:spacing w:line="276" w:lineRule="auto"/>
        <w:ind w:firstLine="709"/>
        <w:jc w:val="both"/>
      </w:pPr>
      <w:r>
        <w:sym w:font="Symbol" w:char="F02D"/>
      </w:r>
      <w:r>
        <w:t xml:space="preserve"> игрушки;</w:t>
      </w:r>
    </w:p>
    <w:p w14:paraId="0AFBAA97" w14:textId="77777777" w:rsidR="00475221" w:rsidRDefault="00455F4A" w:rsidP="002551CB">
      <w:pPr>
        <w:spacing w:line="276" w:lineRule="auto"/>
        <w:ind w:firstLine="709"/>
        <w:jc w:val="both"/>
      </w:pPr>
      <w:r>
        <w:t xml:space="preserve"> </w:t>
      </w:r>
      <w:r>
        <w:sym w:font="Symbol" w:char="F02D"/>
      </w:r>
      <w:r>
        <w:t xml:space="preserve"> также игры и игровые пособия с учетом специфики детей с ЗПР. </w:t>
      </w:r>
    </w:p>
    <w:p w14:paraId="4309F554" w14:textId="77777777" w:rsidR="00475221" w:rsidRDefault="00455F4A" w:rsidP="002551CB">
      <w:pPr>
        <w:spacing w:line="276" w:lineRule="auto"/>
        <w:ind w:firstLine="709"/>
        <w:jc w:val="both"/>
      </w:pPr>
      <w:r>
        <w:t>РППС отражает ценности, на которых строится программа воспитания, способствовать их принятию и раскрытию ребенком. Среда включает знаки и символы государства, региона, город</w:t>
      </w:r>
      <w:r w:rsidR="00475221">
        <w:t>а</w:t>
      </w:r>
      <w:r>
        <w:t xml:space="preserve">. Среда отражает региональные, этнографические, конфессиональные и другие особенности социокультурных условий, в которых находится организация. Среда должна быть экологичной, </w:t>
      </w:r>
      <w:proofErr w:type="spellStart"/>
      <w:r>
        <w:t>природосообразной</w:t>
      </w:r>
      <w:proofErr w:type="spellEnd"/>
      <w:r>
        <w:t xml:space="preserve"> и безопасной. Среда обеспечивает ребенку возможность общения, игры и совместной деятельности. Отражает ценность семьи, людей разных поколений, радость общения с семьей. Среда обеспечивает ребенку возможность познавательного развития, экспериментирования, освоения новых технологий, раскрывает красоту знаний, необходимость научного познания, формирует научную картину мира. </w:t>
      </w:r>
    </w:p>
    <w:p w14:paraId="0217BCD2" w14:textId="77777777" w:rsidR="00475221" w:rsidRDefault="00455F4A" w:rsidP="002551CB">
      <w:pPr>
        <w:spacing w:line="276" w:lineRule="auto"/>
        <w:ind w:firstLine="709"/>
        <w:jc w:val="both"/>
      </w:pPr>
      <w:r>
        <w:t xml:space="preserve">Среда обеспечивает ребенку возможность посильного труда, а также отражает ценности труда в жизни человека и государства (портреты членов семей воспитанников, героев труда, представителей профессий и пр.) Результаты труда ребенка отражены и сохранены в среде. </w:t>
      </w:r>
    </w:p>
    <w:p w14:paraId="1F318605" w14:textId="77777777" w:rsidR="00475221" w:rsidRDefault="00455F4A" w:rsidP="002551CB">
      <w:pPr>
        <w:spacing w:line="276" w:lineRule="auto"/>
        <w:ind w:firstLine="709"/>
        <w:jc w:val="both"/>
      </w:pPr>
      <w:r>
        <w:t>Среда обеспечивает ребенку возможности для укрепления здоровья, раскрывает смысл здорового образа жизни, физической культуры и спорта. Среда предоставляет ребенку возможность погружения в культуру России, знакомства с особенностями региональной культурной традиции. Вся среда дошкольной организации должна быть гармоничной и эстетически привлекательной. Игрушки, материалы и оборудование соответствуют возрастным задачам воспитания детей дошкольного возраста. часть, формируемая участниками образовательных отношений</w:t>
      </w:r>
      <w:r w:rsidR="00475221">
        <w:t>.</w:t>
      </w:r>
    </w:p>
    <w:p w14:paraId="75D18C6F" w14:textId="77777777" w:rsidR="00475221" w:rsidRDefault="00455F4A" w:rsidP="002551CB">
      <w:pPr>
        <w:spacing w:line="276" w:lineRule="auto"/>
        <w:ind w:firstLine="709"/>
        <w:jc w:val="both"/>
      </w:pPr>
      <w:r>
        <w:t xml:space="preserve"> Одним из условий повышения эффективности коррекционно-педагогической работы является создание адекватной возможности ребенка охранно-педагогической развивающей предметно-пространственной среды, то есть системы условий, обеспечивающих полноценное развитие всех видов детской деятельности, коррекцию речевых нарушений и становление личности. </w:t>
      </w:r>
    </w:p>
    <w:p w14:paraId="599CC70E" w14:textId="77777777" w:rsidR="00475221" w:rsidRDefault="00455F4A" w:rsidP="00475221">
      <w:pPr>
        <w:spacing w:line="276" w:lineRule="auto"/>
        <w:ind w:firstLine="709"/>
        <w:jc w:val="both"/>
      </w:pPr>
      <w:r>
        <w:t xml:space="preserve">В основе организации предметно-развивающей среды детского сада также лежат методические рекомендации «Развивающая предметно- пространственная среда в детском </w:t>
      </w:r>
      <w:r>
        <w:lastRenderedPageBreak/>
        <w:t xml:space="preserve">саду. Принципы построения, советы, рекомендации» </w:t>
      </w:r>
      <w:proofErr w:type="spellStart"/>
      <w:r>
        <w:t>Н.В.Нищевой</w:t>
      </w:r>
      <w:proofErr w:type="spellEnd"/>
      <w:r>
        <w:t xml:space="preserve">, </w:t>
      </w:r>
      <w:proofErr w:type="spellStart"/>
      <w:r>
        <w:t>Баряевой</w:t>
      </w:r>
      <w:proofErr w:type="spellEnd"/>
      <w:r>
        <w:t xml:space="preserve">, Шевченко С.Г. </w:t>
      </w:r>
    </w:p>
    <w:p w14:paraId="7D6240FA" w14:textId="77777777" w:rsidR="001A74B1" w:rsidRDefault="00455F4A" w:rsidP="00475221">
      <w:pPr>
        <w:spacing w:line="276" w:lineRule="auto"/>
        <w:ind w:firstLine="709"/>
        <w:jc w:val="both"/>
      </w:pPr>
      <w:r>
        <w:t xml:space="preserve">Среда меняется в соответствии с лексическими темами. В группе постоянно работает выставка рисунков и поделок детей, а проектные макеты успешно используются детьми в самостоятельной игровой деятельности. В группах создаются условия, позволяющие каждому ребенку самостоятельно изменять в соответствии собственными потребностями окружающее пространство), учитываются </w:t>
      </w:r>
      <w:proofErr w:type="gramStart"/>
      <w:r>
        <w:t>особенности детей</w:t>
      </w:r>
      <w:proofErr w:type="gramEnd"/>
      <w:r>
        <w:t xml:space="preserve"> посещающих группу: возраст, уровень развития, интересы, способности, личностные особенности. Одной из современных форм организации пространства в группе является зонирование, т.е. создание микромира в общем групповом пространстве. Зонирование позволяет выделить различные информационные площади и тем самым даёт возможность каждому ребёнку «уединиться» в свободной деятельности по интересам, таким образом, объединяя в одном пространстве все приоритеты.</w:t>
      </w:r>
    </w:p>
    <w:p w14:paraId="6F59101D" w14:textId="44376B01" w:rsidR="002551CB" w:rsidRPr="00D52E02" w:rsidRDefault="00455F4A" w:rsidP="001A74B1">
      <w:pPr>
        <w:spacing w:line="276" w:lineRule="auto"/>
        <w:ind w:firstLine="709"/>
        <w:jc w:val="both"/>
        <w:rPr>
          <w:i/>
          <w:iCs/>
          <w:color w:val="000000"/>
        </w:rPr>
      </w:pPr>
      <w:r>
        <w:t xml:space="preserve"> Коллективом группы создается проект по созданию развивающей предметно</w:t>
      </w:r>
      <w:r w:rsidR="001A74B1">
        <w:t>-</w:t>
      </w:r>
      <w:r>
        <w:t>пространственной среды (далее РППС), при этом учитываются принципы ФГОС ДО, особенности детей с или ЗПР в зависимости от специфики группы, задач, стоящих перед педагогами для организации коррекционно-развивающей работы с этими детьми. Компоненты развивающей предметно-пространственной среды обеспечивают развитие детей по пяти образовательным областям.</w:t>
      </w:r>
      <w:r w:rsidRPr="006F2278">
        <w:rPr>
          <w:i/>
          <w:iCs/>
          <w:color w:val="000000"/>
          <w:highlight w:val="yellow"/>
        </w:rPr>
        <w:t xml:space="preserve"> </w:t>
      </w:r>
    </w:p>
    <w:p w14:paraId="46CC24FE" w14:textId="67B1E237" w:rsidR="002551CB" w:rsidRPr="00D52E02" w:rsidRDefault="002551CB" w:rsidP="00414E4D">
      <w:pPr>
        <w:spacing w:line="276" w:lineRule="auto"/>
        <w:ind w:left="426" w:firstLine="709"/>
        <w:jc w:val="right"/>
        <w:rPr>
          <w:color w:val="000000"/>
        </w:rPr>
      </w:pPr>
      <w:r w:rsidRPr="00D52E02">
        <w:rPr>
          <w:color w:val="000000"/>
        </w:rPr>
        <w:t xml:space="preserve">Таблица </w:t>
      </w:r>
      <w:r w:rsidR="00414E4D">
        <w:rPr>
          <w:color w:val="000000"/>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7518"/>
      </w:tblGrid>
      <w:tr w:rsidR="002551CB" w:rsidRPr="00D52E02" w14:paraId="71236F0B" w14:textId="77777777" w:rsidTr="00244082">
        <w:tc>
          <w:tcPr>
            <w:tcW w:w="1696" w:type="dxa"/>
            <w:vAlign w:val="center"/>
          </w:tcPr>
          <w:p w14:paraId="20B3F2E0" w14:textId="77777777" w:rsidR="002551CB" w:rsidRPr="00D52E02" w:rsidRDefault="002551CB" w:rsidP="00E332E7">
            <w:pPr>
              <w:spacing w:line="276" w:lineRule="auto"/>
              <w:jc w:val="center"/>
              <w:rPr>
                <w:color w:val="000000"/>
              </w:rPr>
            </w:pPr>
            <w:r w:rsidRPr="00D52E02">
              <w:rPr>
                <w:b/>
                <w:bCs/>
                <w:color w:val="000000"/>
              </w:rPr>
              <w:t xml:space="preserve">Наименование </w:t>
            </w:r>
          </w:p>
        </w:tc>
        <w:tc>
          <w:tcPr>
            <w:tcW w:w="7644" w:type="dxa"/>
            <w:vAlign w:val="center"/>
          </w:tcPr>
          <w:p w14:paraId="3279439B" w14:textId="77777777" w:rsidR="002551CB" w:rsidRPr="00D52E02" w:rsidRDefault="002551CB" w:rsidP="00E332E7">
            <w:pPr>
              <w:spacing w:line="276" w:lineRule="auto"/>
              <w:jc w:val="center"/>
              <w:rPr>
                <w:b/>
                <w:bCs/>
                <w:color w:val="000000"/>
              </w:rPr>
            </w:pPr>
            <w:r w:rsidRPr="00D52E02">
              <w:rPr>
                <w:b/>
                <w:bCs/>
                <w:color w:val="000000"/>
              </w:rPr>
              <w:t>Основные требования</w:t>
            </w:r>
          </w:p>
        </w:tc>
      </w:tr>
      <w:tr w:rsidR="002551CB" w:rsidRPr="00D52E02" w14:paraId="7B6C0DB3" w14:textId="77777777" w:rsidTr="00244082">
        <w:tc>
          <w:tcPr>
            <w:tcW w:w="1696" w:type="dxa"/>
            <w:vAlign w:val="center"/>
          </w:tcPr>
          <w:p w14:paraId="7767DBC0" w14:textId="77777777" w:rsidR="002551CB" w:rsidRPr="00D52E02" w:rsidRDefault="002551CB" w:rsidP="00E332E7">
            <w:pPr>
              <w:spacing w:line="276" w:lineRule="auto"/>
              <w:rPr>
                <w:color w:val="000000"/>
              </w:rPr>
            </w:pPr>
            <w:r w:rsidRPr="00D52E02">
              <w:rPr>
                <w:color w:val="000000"/>
              </w:rPr>
              <w:t>Группа</w:t>
            </w:r>
          </w:p>
        </w:tc>
        <w:tc>
          <w:tcPr>
            <w:tcW w:w="7644" w:type="dxa"/>
            <w:vAlign w:val="center"/>
          </w:tcPr>
          <w:p w14:paraId="04EFB7DD" w14:textId="69297779" w:rsidR="00244082" w:rsidRPr="00244082" w:rsidRDefault="00244082" w:rsidP="00244082">
            <w:pPr>
              <w:shd w:val="clear" w:color="auto" w:fill="FFFFFF"/>
              <w:ind w:firstLine="360"/>
              <w:rPr>
                <w:color w:val="111111"/>
              </w:rPr>
            </w:pPr>
            <w:r w:rsidRPr="00244082">
              <w:rPr>
                <w:color w:val="111111"/>
              </w:rPr>
              <w:t> </w:t>
            </w:r>
            <w:r w:rsidRPr="00244082">
              <w:rPr>
                <w:b/>
                <w:bCs/>
                <w:color w:val="111111"/>
                <w:bdr w:val="none" w:sz="0" w:space="0" w:color="auto" w:frame="1"/>
              </w:rPr>
              <w:t>Среда</w:t>
            </w:r>
            <w:r w:rsidRPr="00244082">
              <w:rPr>
                <w:color w:val="111111"/>
              </w:rPr>
              <w:t> должна выполнять образовательную, </w:t>
            </w:r>
            <w:r w:rsidRPr="00244082">
              <w:rPr>
                <w:color w:val="111111"/>
                <w:bdr w:val="none" w:sz="0" w:space="0" w:color="auto" w:frame="1"/>
              </w:rPr>
              <w:t>развивающую</w:t>
            </w:r>
            <w:r w:rsidRPr="00244082">
              <w:rPr>
                <w:color w:val="111111"/>
              </w:rPr>
              <w:t>, воспитывающую, стимулирующую, </w:t>
            </w:r>
            <w:r w:rsidRPr="00244082">
              <w:rPr>
                <w:color w:val="111111"/>
                <w:bdr w:val="none" w:sz="0" w:space="0" w:color="auto" w:frame="1"/>
              </w:rPr>
              <w:t>организованную</w:t>
            </w:r>
            <w:r w:rsidRPr="00244082">
              <w:rPr>
                <w:color w:val="111111"/>
              </w:rPr>
              <w:t>, коммуникативную функции.</w:t>
            </w:r>
          </w:p>
          <w:p w14:paraId="7B6D4CAF" w14:textId="1C4F0C09" w:rsidR="00244082" w:rsidRPr="00244082" w:rsidRDefault="00244082" w:rsidP="00244082">
            <w:pPr>
              <w:shd w:val="clear" w:color="auto" w:fill="FFFFFF"/>
              <w:ind w:firstLine="360"/>
              <w:rPr>
                <w:color w:val="111111"/>
              </w:rPr>
            </w:pPr>
            <w:r>
              <w:rPr>
                <w:color w:val="111111"/>
              </w:rPr>
              <w:t>1</w:t>
            </w:r>
            <w:r w:rsidRPr="00244082">
              <w:rPr>
                <w:color w:val="111111"/>
              </w:rPr>
              <w:t>. Необходимо гибкое и вариативное использование пространства. </w:t>
            </w:r>
          </w:p>
          <w:p w14:paraId="47FF1513" w14:textId="77777777" w:rsidR="00244082" w:rsidRDefault="00244082" w:rsidP="00244082">
            <w:pPr>
              <w:shd w:val="clear" w:color="auto" w:fill="FFFFFF"/>
              <w:ind w:firstLine="360"/>
              <w:rPr>
                <w:color w:val="111111"/>
              </w:rPr>
            </w:pPr>
            <w:r>
              <w:rPr>
                <w:color w:val="111111"/>
              </w:rPr>
              <w:t>2</w:t>
            </w:r>
            <w:r w:rsidRPr="00244082">
              <w:rPr>
                <w:color w:val="111111"/>
              </w:rPr>
              <w:t>. Форма и дизайн </w:t>
            </w:r>
            <w:r w:rsidRPr="00244082">
              <w:rPr>
                <w:color w:val="111111"/>
                <w:bdr w:val="none" w:sz="0" w:space="0" w:color="auto" w:frame="1"/>
              </w:rPr>
              <w:t>предметов</w:t>
            </w:r>
            <w:r w:rsidRPr="00244082">
              <w:rPr>
                <w:color w:val="111111"/>
              </w:rPr>
              <w:t> ориентирована на безопасность и возраст детей.</w:t>
            </w:r>
          </w:p>
          <w:p w14:paraId="16885F2B" w14:textId="49ACAAB6" w:rsidR="00244082" w:rsidRPr="00244082" w:rsidRDefault="00244082" w:rsidP="00244082">
            <w:pPr>
              <w:shd w:val="clear" w:color="auto" w:fill="FFFFFF"/>
              <w:ind w:firstLine="360"/>
              <w:rPr>
                <w:color w:val="111111"/>
              </w:rPr>
            </w:pPr>
            <w:r>
              <w:rPr>
                <w:color w:val="111111"/>
              </w:rPr>
              <w:t>3</w:t>
            </w:r>
            <w:r w:rsidRPr="00244082">
              <w:rPr>
                <w:color w:val="111111"/>
              </w:rPr>
              <w:t>. Элементы декора должны быть легко сменяемыми.</w:t>
            </w:r>
          </w:p>
          <w:p w14:paraId="08B7A315" w14:textId="16863943" w:rsidR="00244082" w:rsidRPr="00244082" w:rsidRDefault="00244082" w:rsidP="00244082">
            <w:pPr>
              <w:shd w:val="clear" w:color="auto" w:fill="FFFFFF"/>
              <w:ind w:firstLine="360"/>
              <w:rPr>
                <w:color w:val="111111"/>
              </w:rPr>
            </w:pPr>
            <w:r>
              <w:rPr>
                <w:color w:val="111111"/>
              </w:rPr>
              <w:t>4</w:t>
            </w:r>
            <w:r w:rsidRPr="00244082">
              <w:rPr>
                <w:color w:val="111111"/>
              </w:rPr>
              <w:t>. В каждой группе необходимо </w:t>
            </w:r>
            <w:r w:rsidRPr="00244082">
              <w:rPr>
                <w:color w:val="111111"/>
                <w:bdr w:val="none" w:sz="0" w:space="0" w:color="auto" w:frame="1"/>
              </w:rPr>
              <w:t>предусмотреть</w:t>
            </w:r>
            <w:r w:rsidRPr="00244082">
              <w:rPr>
                <w:color w:val="111111"/>
              </w:rPr>
              <w:t> место для детской экспериментальной деятельности.</w:t>
            </w:r>
          </w:p>
          <w:p w14:paraId="07F8016C" w14:textId="1C0A0762" w:rsidR="00244082" w:rsidRPr="00244082" w:rsidRDefault="00244082" w:rsidP="00244082">
            <w:pPr>
              <w:shd w:val="clear" w:color="auto" w:fill="FFFFFF"/>
              <w:ind w:firstLine="360"/>
              <w:rPr>
                <w:color w:val="111111"/>
              </w:rPr>
            </w:pPr>
            <w:r>
              <w:rPr>
                <w:color w:val="111111"/>
              </w:rPr>
              <w:t>5</w:t>
            </w:r>
            <w:r w:rsidRPr="00244082">
              <w:rPr>
                <w:color w:val="111111"/>
              </w:rPr>
              <w:t>. </w:t>
            </w:r>
            <w:r>
              <w:rPr>
                <w:color w:val="111111"/>
              </w:rPr>
              <w:t>Н</w:t>
            </w:r>
            <w:r w:rsidRPr="00244082">
              <w:rPr>
                <w:color w:val="111111"/>
              </w:rPr>
              <w:t>еобходимо учитывать закономерности психического </w:t>
            </w:r>
            <w:r w:rsidRPr="00244082">
              <w:rPr>
                <w:color w:val="111111"/>
                <w:bdr w:val="none" w:sz="0" w:space="0" w:color="auto" w:frame="1"/>
              </w:rPr>
              <w:t>развития</w:t>
            </w:r>
            <w:r w:rsidRPr="00244082">
              <w:rPr>
                <w:color w:val="111111"/>
              </w:rPr>
              <w:t>, показатели их здоровья, психофизиологические и коммуникативные особенности, уровень общего и речевого </w:t>
            </w:r>
            <w:r w:rsidRPr="00244082">
              <w:rPr>
                <w:color w:val="111111"/>
                <w:bdr w:val="none" w:sz="0" w:space="0" w:color="auto" w:frame="1"/>
              </w:rPr>
              <w:t>развития</w:t>
            </w:r>
            <w:r w:rsidRPr="00244082">
              <w:rPr>
                <w:color w:val="111111"/>
              </w:rPr>
              <w:t xml:space="preserve">, а также показатели эмоционально - </w:t>
            </w:r>
            <w:proofErr w:type="spellStart"/>
            <w:r w:rsidRPr="00244082">
              <w:rPr>
                <w:color w:val="111111"/>
              </w:rPr>
              <w:t>потребностной</w:t>
            </w:r>
            <w:proofErr w:type="spellEnd"/>
            <w:r w:rsidRPr="00244082">
              <w:rPr>
                <w:color w:val="111111"/>
              </w:rPr>
              <w:t xml:space="preserve"> сферы.</w:t>
            </w:r>
          </w:p>
          <w:p w14:paraId="505B46D4" w14:textId="2C42FE76" w:rsidR="00244082" w:rsidRPr="00244082" w:rsidRDefault="00244082" w:rsidP="00244082">
            <w:pPr>
              <w:shd w:val="clear" w:color="auto" w:fill="FFFFFF"/>
              <w:ind w:firstLine="360"/>
              <w:rPr>
                <w:color w:val="111111"/>
              </w:rPr>
            </w:pPr>
            <w:r>
              <w:rPr>
                <w:color w:val="111111"/>
              </w:rPr>
              <w:t>6</w:t>
            </w:r>
            <w:r w:rsidRPr="00244082">
              <w:rPr>
                <w:color w:val="111111"/>
              </w:rPr>
              <w:t>. Цветовая палитра должна быть </w:t>
            </w:r>
            <w:r w:rsidRPr="00244082">
              <w:rPr>
                <w:color w:val="111111"/>
                <w:bdr w:val="none" w:sz="0" w:space="0" w:color="auto" w:frame="1"/>
              </w:rPr>
              <w:t>представлена теплыми</w:t>
            </w:r>
            <w:r w:rsidRPr="00244082">
              <w:rPr>
                <w:color w:val="111111"/>
              </w:rPr>
              <w:t>, пастельными тонами.</w:t>
            </w:r>
          </w:p>
          <w:p w14:paraId="58B90E80" w14:textId="7B244CF7" w:rsidR="00244082" w:rsidRPr="00244082" w:rsidRDefault="00AC111A" w:rsidP="00244082">
            <w:pPr>
              <w:shd w:val="clear" w:color="auto" w:fill="FFFFFF"/>
              <w:ind w:firstLine="360"/>
              <w:rPr>
                <w:color w:val="111111"/>
              </w:rPr>
            </w:pPr>
            <w:r>
              <w:rPr>
                <w:color w:val="111111"/>
              </w:rPr>
              <w:t>7</w:t>
            </w:r>
            <w:r w:rsidR="00244082" w:rsidRPr="00244082">
              <w:rPr>
                <w:color w:val="111111"/>
              </w:rPr>
              <w:t xml:space="preserve">. </w:t>
            </w:r>
            <w:r w:rsidR="00244082">
              <w:rPr>
                <w:color w:val="111111"/>
              </w:rPr>
              <w:t>Н</w:t>
            </w:r>
            <w:r w:rsidR="00244082" w:rsidRPr="00244082">
              <w:rPr>
                <w:color w:val="111111"/>
              </w:rPr>
              <w:t>еобходимо учитывать ведущую роль игровой деятельности.</w:t>
            </w:r>
          </w:p>
          <w:p w14:paraId="4E6E3C62" w14:textId="196939FD" w:rsidR="00244082" w:rsidRDefault="00AC111A" w:rsidP="00244082">
            <w:pPr>
              <w:shd w:val="clear" w:color="auto" w:fill="FFFFFF"/>
              <w:ind w:firstLine="360"/>
              <w:rPr>
                <w:color w:val="111111"/>
              </w:rPr>
            </w:pPr>
            <w:r>
              <w:rPr>
                <w:color w:val="111111"/>
              </w:rPr>
              <w:t>8</w:t>
            </w:r>
            <w:r w:rsidR="00244082" w:rsidRPr="00244082">
              <w:rPr>
                <w:color w:val="111111"/>
              </w:rPr>
              <w:t>. </w:t>
            </w:r>
            <w:r w:rsidR="00244082" w:rsidRPr="00244082">
              <w:rPr>
                <w:color w:val="111111"/>
                <w:bdr w:val="none" w:sz="0" w:space="0" w:color="auto" w:frame="1"/>
              </w:rPr>
              <w:t>Предметно-развивающая среда</w:t>
            </w:r>
            <w:r w:rsidR="00244082" w:rsidRPr="00244082">
              <w:rPr>
                <w:color w:val="111111"/>
              </w:rPr>
              <w:t> группы должна меняться в зависимости от возрастных особенностей детей, периода обучения, образовательной программы</w:t>
            </w:r>
          </w:p>
          <w:p w14:paraId="66663E2C" w14:textId="77777777" w:rsidR="002551CB" w:rsidRPr="00244082" w:rsidRDefault="002551CB" w:rsidP="00AC111A">
            <w:pPr>
              <w:shd w:val="clear" w:color="auto" w:fill="FFFFFF"/>
              <w:ind w:firstLine="360"/>
              <w:rPr>
                <w:color w:val="000000"/>
              </w:rPr>
            </w:pPr>
          </w:p>
        </w:tc>
      </w:tr>
      <w:tr w:rsidR="002551CB" w:rsidRPr="00D52E02" w14:paraId="02E025C0" w14:textId="77777777" w:rsidTr="00244082">
        <w:tc>
          <w:tcPr>
            <w:tcW w:w="1696" w:type="dxa"/>
            <w:vAlign w:val="center"/>
          </w:tcPr>
          <w:p w14:paraId="7B56858F" w14:textId="77777777" w:rsidR="002551CB" w:rsidRPr="00D52E02" w:rsidRDefault="002551CB" w:rsidP="00E332E7">
            <w:pPr>
              <w:spacing w:line="276" w:lineRule="auto"/>
              <w:rPr>
                <w:color w:val="000000"/>
              </w:rPr>
            </w:pPr>
            <w:r w:rsidRPr="00D52E02">
              <w:rPr>
                <w:color w:val="000000"/>
              </w:rPr>
              <w:t>Участок детского сада</w:t>
            </w:r>
          </w:p>
        </w:tc>
        <w:tc>
          <w:tcPr>
            <w:tcW w:w="7644" w:type="dxa"/>
            <w:vAlign w:val="center"/>
          </w:tcPr>
          <w:p w14:paraId="5C8B9B1A" w14:textId="49EA7651" w:rsidR="002551CB" w:rsidRDefault="00000CE7" w:rsidP="00AC111A">
            <w:pPr>
              <w:spacing w:line="276" w:lineRule="auto"/>
            </w:pPr>
            <w:r>
              <w:t>1.Д</w:t>
            </w:r>
            <w:r w:rsidR="00AC111A">
              <w:t>олжна обеспечивать возможность общения и совместной деятельности детей и взрослых (в том числе детей разного возраста), во всей группе и в малых группах, двигательной активности детей, а также возможности для уединения</w:t>
            </w:r>
            <w:r>
              <w:t>:</w:t>
            </w:r>
          </w:p>
          <w:p w14:paraId="7B0E28F4" w14:textId="3A49E01C" w:rsidR="00000CE7" w:rsidRDefault="00000CE7" w:rsidP="00AC111A">
            <w:pPr>
              <w:spacing w:line="276" w:lineRule="auto"/>
            </w:pPr>
            <w:r>
              <w:t>- у</w:t>
            </w:r>
            <w:r w:rsidR="00AC111A">
              <w:t xml:space="preserve">чёт национально-культурных, климатических условий, в которых осуществляется образовательный процесс; </w:t>
            </w:r>
          </w:p>
          <w:p w14:paraId="494FAA28" w14:textId="47870911" w:rsidR="00AC111A" w:rsidRDefault="00000CE7" w:rsidP="00AC111A">
            <w:pPr>
              <w:spacing w:line="276" w:lineRule="auto"/>
            </w:pPr>
            <w:r>
              <w:lastRenderedPageBreak/>
              <w:t>- у</w:t>
            </w:r>
            <w:r w:rsidR="00AC111A">
              <w:t>чёт возрастных особенностей детей</w:t>
            </w:r>
            <w:r>
              <w:t>;</w:t>
            </w:r>
          </w:p>
          <w:p w14:paraId="6EB17052" w14:textId="77777777" w:rsidR="00000CE7" w:rsidRDefault="00000CE7" w:rsidP="00AC111A">
            <w:pPr>
              <w:spacing w:line="276" w:lineRule="auto"/>
            </w:pPr>
            <w:r>
              <w:t>4.</w:t>
            </w:r>
            <w:r w:rsidR="00AC111A">
              <w:t xml:space="preserve"> </w:t>
            </w:r>
            <w:r>
              <w:t>Д</w:t>
            </w:r>
            <w:r w:rsidR="00AC111A">
              <w:t xml:space="preserve">олжны обеспечивать: - игровую, познавательную, исследовательскую и творческую активность всех категорий воспитанников, экспериментирование с доступными детям материалами (в том числе с песком и водой); </w:t>
            </w:r>
          </w:p>
          <w:p w14:paraId="444DFE5A" w14:textId="77777777" w:rsidR="00000CE7" w:rsidRDefault="00000CE7" w:rsidP="00AC111A">
            <w:pPr>
              <w:spacing w:line="276" w:lineRule="auto"/>
            </w:pPr>
            <w:r>
              <w:t>- д</w:t>
            </w:r>
            <w:r w:rsidR="00AC111A">
              <w:t xml:space="preserve">вигательную активность, в том числе развитие крупной и мелкой моторики, участие в подвижных играх и соревнованиях; </w:t>
            </w:r>
          </w:p>
          <w:p w14:paraId="16556D22" w14:textId="77777777" w:rsidR="00000CE7" w:rsidRDefault="00AC111A" w:rsidP="00AC111A">
            <w:pPr>
              <w:spacing w:line="276" w:lineRule="auto"/>
            </w:pPr>
            <w:r>
              <w:t xml:space="preserve">- эмоциональное благополучие детей во взаимодействии с предметно-пространственным окружением; </w:t>
            </w:r>
          </w:p>
          <w:p w14:paraId="414EB0C4" w14:textId="7F23AA9E" w:rsidR="00AC111A" w:rsidRPr="00D52E02" w:rsidRDefault="00AC111A" w:rsidP="00AC111A">
            <w:pPr>
              <w:spacing w:line="276" w:lineRule="auto"/>
              <w:rPr>
                <w:color w:val="000000"/>
              </w:rPr>
            </w:pPr>
            <w:r>
              <w:t>- возможность самовыражения детей.</w:t>
            </w:r>
          </w:p>
        </w:tc>
      </w:tr>
    </w:tbl>
    <w:p w14:paraId="4F1F64A0" w14:textId="77777777" w:rsidR="002551CB" w:rsidRPr="00D52E02" w:rsidRDefault="002551CB" w:rsidP="002551CB">
      <w:pPr>
        <w:spacing w:line="276" w:lineRule="auto"/>
        <w:ind w:firstLine="709"/>
        <w:jc w:val="both"/>
        <w:rPr>
          <w:color w:val="000000"/>
        </w:rPr>
      </w:pPr>
    </w:p>
    <w:p w14:paraId="026429D7" w14:textId="77777777" w:rsidR="002551CB" w:rsidRPr="00D52E02" w:rsidRDefault="002551CB" w:rsidP="002551CB">
      <w:pPr>
        <w:pStyle w:val="1"/>
        <w:spacing w:before="0" w:line="276" w:lineRule="auto"/>
        <w:jc w:val="center"/>
        <w:rPr>
          <w:rFonts w:ascii="Times New Roman" w:hAnsi="Times New Roman"/>
          <w:b/>
          <w:bCs/>
          <w:color w:val="000000"/>
          <w:sz w:val="24"/>
          <w:szCs w:val="24"/>
        </w:rPr>
      </w:pPr>
      <w:bookmarkStart w:id="79" w:name="_Toc73604273"/>
      <w:bookmarkStart w:id="80" w:name="_Toc74086749"/>
      <w:bookmarkStart w:id="81" w:name="_Toc74089695"/>
      <w:bookmarkStart w:id="82" w:name="_Toc486906050"/>
      <w:r w:rsidRPr="00D52E02">
        <w:rPr>
          <w:rFonts w:ascii="Times New Roman" w:hAnsi="Times New Roman"/>
          <w:b/>
          <w:bCs/>
          <w:color w:val="000000"/>
          <w:sz w:val="24"/>
          <w:szCs w:val="24"/>
        </w:rPr>
        <w:t>3.7. Особые требования к условиям, обеспечивающим достижение планируемых личностных результатов в работе с особыми категориями детей</w:t>
      </w:r>
      <w:bookmarkEnd w:id="79"/>
      <w:bookmarkEnd w:id="80"/>
      <w:bookmarkEnd w:id="81"/>
      <w:bookmarkEnd w:id="82"/>
    </w:p>
    <w:p w14:paraId="1122A014" w14:textId="77777777" w:rsidR="002551CB" w:rsidRPr="00D52E02" w:rsidRDefault="002551CB" w:rsidP="00C83070">
      <w:pPr>
        <w:spacing w:line="276" w:lineRule="auto"/>
        <w:jc w:val="both"/>
        <w:rPr>
          <w:color w:val="000000"/>
        </w:rPr>
      </w:pPr>
    </w:p>
    <w:p w14:paraId="7863E77E" w14:textId="77777777" w:rsidR="002551CB" w:rsidRPr="00D52E02" w:rsidRDefault="002551CB" w:rsidP="002551CB">
      <w:pPr>
        <w:spacing w:line="276" w:lineRule="auto"/>
        <w:ind w:firstLine="709"/>
        <w:jc w:val="both"/>
        <w:rPr>
          <w:color w:val="000000"/>
        </w:rPr>
      </w:pPr>
      <w:r w:rsidRPr="00D52E02">
        <w:rPr>
          <w:color w:val="000000"/>
        </w:rPr>
        <w:t>В дошкольном возрасте воспитание, образование и развитие – это единый процесс.</w:t>
      </w:r>
    </w:p>
    <w:p w14:paraId="2BB4D0E0" w14:textId="77777777" w:rsidR="002551CB" w:rsidRPr="00D52E02" w:rsidRDefault="002551CB" w:rsidP="002551CB">
      <w:pPr>
        <w:spacing w:line="276" w:lineRule="auto"/>
        <w:ind w:firstLine="709"/>
        <w:jc w:val="both"/>
        <w:rPr>
          <w:color w:val="000000"/>
        </w:rPr>
      </w:pPr>
      <w:r w:rsidRPr="00D52E02">
        <w:rPr>
          <w:color w:val="000000"/>
        </w:rPr>
        <w:t>Инклюзия (дословно – «включение») – это готовность образовательной системы принять любого ребенка независимо от его индивидуальных особенностей (психофизиологических, социальных, психологических, этнокультурных, национальных, религиозных и др.) и обеспечить ему оптимальную социальную ситуацию развития.</w:t>
      </w:r>
    </w:p>
    <w:p w14:paraId="52BDDDD7" w14:textId="77777777" w:rsidR="002551CB" w:rsidRPr="00D52E02" w:rsidRDefault="002551CB" w:rsidP="002551CB">
      <w:pPr>
        <w:spacing w:line="276" w:lineRule="auto"/>
        <w:ind w:firstLine="709"/>
        <w:jc w:val="both"/>
        <w:rPr>
          <w:color w:val="000000"/>
        </w:rPr>
      </w:pPr>
      <w:r w:rsidRPr="00D52E02">
        <w:rPr>
          <w:color w:val="000000"/>
        </w:rPr>
        <w:t xml:space="preserve">Инклюзия является ценностной основой уклада ДОО и основанием </w:t>
      </w:r>
      <w:r w:rsidRPr="00D52E02">
        <w:rPr>
          <w:color w:val="000000"/>
        </w:rPr>
        <w:br/>
        <w:t>для проектирования воспитывающих сред, деятельностей и событий.</w:t>
      </w:r>
    </w:p>
    <w:p w14:paraId="58F47159" w14:textId="77777777" w:rsidR="002551CB" w:rsidRPr="00D52E02" w:rsidRDefault="002551CB" w:rsidP="002551CB">
      <w:pPr>
        <w:spacing w:line="276" w:lineRule="auto"/>
        <w:ind w:firstLine="709"/>
        <w:jc w:val="both"/>
        <w:rPr>
          <w:color w:val="000000"/>
        </w:rPr>
      </w:pPr>
      <w:r w:rsidRPr="00D52E02">
        <w:rPr>
          <w:color w:val="000000"/>
        </w:rPr>
        <w:t xml:space="preserve">На уровне уклада ДОО инклюзивное образование – это идеальная норма </w:t>
      </w:r>
      <w:r w:rsidRPr="00D52E02">
        <w:rPr>
          <w:color w:val="000000"/>
        </w:rPr>
        <w:br/>
        <w:t>для воспитания, реализующая такие социокультурные ценности, как забота, принятие, взаимоуважение, взаимопомощь, совместность, сопричастность, социальная ответственность. Эти ценности должны разделяться всеми участниками образовательных отношений в ДОО.</w:t>
      </w:r>
    </w:p>
    <w:p w14:paraId="34AD40EB" w14:textId="77777777" w:rsidR="002551CB" w:rsidRPr="00D52E02" w:rsidRDefault="002551CB" w:rsidP="002551CB">
      <w:pPr>
        <w:spacing w:line="276" w:lineRule="auto"/>
        <w:ind w:firstLine="709"/>
        <w:jc w:val="both"/>
        <w:rPr>
          <w:color w:val="000000"/>
        </w:rPr>
      </w:pPr>
      <w:r w:rsidRPr="00D52E02">
        <w:rPr>
          <w:color w:val="000000"/>
        </w:rPr>
        <w:t>На уровне воспитывающих сред:</w:t>
      </w:r>
    </w:p>
    <w:p w14:paraId="75A04C30" w14:textId="77777777" w:rsidR="002551CB" w:rsidRPr="00675226" w:rsidRDefault="002551CB" w:rsidP="002551CB">
      <w:pPr>
        <w:numPr>
          <w:ilvl w:val="0"/>
          <w:numId w:val="2"/>
        </w:numPr>
        <w:spacing w:line="276" w:lineRule="auto"/>
        <w:ind w:left="993"/>
        <w:jc w:val="both"/>
        <w:rPr>
          <w:color w:val="000000"/>
        </w:rPr>
      </w:pPr>
      <w:r w:rsidRPr="00D52E02">
        <w:rPr>
          <w:color w:val="000000"/>
        </w:rPr>
        <w:t xml:space="preserve">предметно-пространственная среда строится как максимально доступная для </w:t>
      </w:r>
      <w:r w:rsidRPr="00675226">
        <w:rPr>
          <w:color w:val="000000"/>
        </w:rPr>
        <w:t>детей с ОВЗ;</w:t>
      </w:r>
    </w:p>
    <w:p w14:paraId="2197BEF5" w14:textId="77777777" w:rsidR="002551CB" w:rsidRPr="00675226" w:rsidRDefault="002551CB" w:rsidP="002551CB">
      <w:pPr>
        <w:numPr>
          <w:ilvl w:val="0"/>
          <w:numId w:val="2"/>
        </w:numPr>
        <w:spacing w:line="276" w:lineRule="auto"/>
        <w:ind w:left="993"/>
        <w:jc w:val="both"/>
        <w:rPr>
          <w:color w:val="000000"/>
        </w:rPr>
      </w:pPr>
      <w:r w:rsidRPr="00675226">
        <w:rPr>
          <w:color w:val="000000"/>
        </w:rPr>
        <w:t>событийная среда ДОО обеспечивает возможность включения каждого ребенка в различные формы жизни детского сообщества;</w:t>
      </w:r>
    </w:p>
    <w:p w14:paraId="558577AC" w14:textId="77777777" w:rsidR="002551CB" w:rsidRPr="00675226" w:rsidRDefault="002551CB" w:rsidP="002551CB">
      <w:pPr>
        <w:numPr>
          <w:ilvl w:val="0"/>
          <w:numId w:val="2"/>
        </w:numPr>
        <w:spacing w:line="276" w:lineRule="auto"/>
        <w:ind w:left="993"/>
        <w:jc w:val="both"/>
        <w:rPr>
          <w:color w:val="000000"/>
        </w:rPr>
      </w:pPr>
      <w:r w:rsidRPr="00675226">
        <w:rPr>
          <w:color w:val="000000"/>
        </w:rPr>
        <w:t>рукотворная среда обеспечивает возможность демонстрации уникальности достижений каждого ребенка.</w:t>
      </w:r>
    </w:p>
    <w:p w14:paraId="7C4CE3F0" w14:textId="77777777" w:rsidR="002551CB" w:rsidRPr="00D52E02" w:rsidRDefault="002551CB" w:rsidP="002551CB">
      <w:pPr>
        <w:spacing w:line="276" w:lineRule="auto"/>
        <w:ind w:firstLine="709"/>
        <w:jc w:val="both"/>
        <w:rPr>
          <w:color w:val="000000"/>
        </w:rPr>
      </w:pPr>
      <w:r w:rsidRPr="00675226">
        <w:rPr>
          <w:color w:val="000000"/>
        </w:rPr>
        <w:t>На уровне общности:</w:t>
      </w:r>
      <w:r w:rsidRPr="00D52E02">
        <w:rPr>
          <w:color w:val="000000"/>
        </w:rPr>
        <w:t xml:space="preserve">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детьми, родителями, воспитателями. Детская и детско-взрослая общность в инклюзивном образовании развивается на принципах заботы, взаимоуважения и сотрудничества в совместной деятельности.</w:t>
      </w:r>
    </w:p>
    <w:p w14:paraId="2CD161F4" w14:textId="77777777" w:rsidR="002551CB" w:rsidRPr="00D52E02" w:rsidRDefault="002551CB" w:rsidP="002551CB">
      <w:pPr>
        <w:spacing w:line="276" w:lineRule="auto"/>
        <w:ind w:firstLine="709"/>
        <w:jc w:val="both"/>
        <w:rPr>
          <w:color w:val="000000"/>
        </w:rPr>
      </w:pPr>
      <w:r w:rsidRPr="00D52E02">
        <w:rPr>
          <w:color w:val="000000"/>
        </w:rPr>
        <w:t xml:space="preserve">На уровне деятельностей: педагогическое проектирование совместной деятельности в разновозрастных группах, в малых группах детей, в детско-родительских группах обеспечивает условия освоения доступных навыков, формирует опыт работы </w:t>
      </w:r>
      <w:r w:rsidRPr="00D52E02">
        <w:rPr>
          <w:color w:val="000000"/>
        </w:rPr>
        <w:br/>
        <w:t>в команде, развивает активность и ответственность каждого ребенка в социальной ситуации его развития.</w:t>
      </w:r>
    </w:p>
    <w:p w14:paraId="77A7998A" w14:textId="77777777" w:rsidR="002551CB" w:rsidRPr="00D52E02" w:rsidRDefault="002551CB" w:rsidP="002551CB">
      <w:pPr>
        <w:spacing w:line="276" w:lineRule="auto"/>
        <w:ind w:firstLine="709"/>
        <w:jc w:val="both"/>
        <w:rPr>
          <w:color w:val="000000"/>
        </w:rPr>
      </w:pPr>
      <w:r w:rsidRPr="00D52E02">
        <w:rPr>
          <w:color w:val="000000"/>
        </w:rPr>
        <w:lastRenderedPageBreak/>
        <w:t xml:space="preserve">На уровне событий: проектирование педагогами ритмов жизни, праздников </w:t>
      </w:r>
      <w:r w:rsidRPr="00D52E02">
        <w:rPr>
          <w:color w:val="000000"/>
        </w:rPr>
        <w:br/>
        <w:t>и общих дел с учетом специфики социальной и культурной ситуации развития каждого ребенка обеспечивает возможность участия каждого в жизни и событиях группы, формирует личностный опыт, развивает самооценку и уверенность ребенка в своих силах. Событийная организация должна обеспечить переживание ребенком опыта самостоятельности, счастья и свободы в коллективе детей и взрослых.</w:t>
      </w:r>
    </w:p>
    <w:p w14:paraId="73BA4368" w14:textId="77777777" w:rsidR="002551CB" w:rsidRPr="00D52E02" w:rsidRDefault="002551CB" w:rsidP="002551CB">
      <w:pPr>
        <w:pStyle w:val="a4"/>
        <w:tabs>
          <w:tab w:val="left" w:pos="851"/>
        </w:tabs>
        <w:spacing w:line="276" w:lineRule="auto"/>
        <w:ind w:left="0" w:firstLine="709"/>
        <w:jc w:val="both"/>
        <w:rPr>
          <w:color w:val="000000"/>
          <w:sz w:val="24"/>
          <w:szCs w:val="24"/>
        </w:rPr>
      </w:pPr>
      <w:r w:rsidRPr="00D52E02">
        <w:rPr>
          <w:color w:val="000000"/>
          <w:sz w:val="24"/>
          <w:szCs w:val="24"/>
        </w:rPr>
        <w:t xml:space="preserve">Основными принципами реализации </w:t>
      </w:r>
      <w:r w:rsidRPr="00D52E02">
        <w:rPr>
          <w:color w:val="000000"/>
          <w:sz w:val="24"/>
          <w:szCs w:val="24"/>
          <w:lang w:val="ru-RU"/>
        </w:rPr>
        <w:t>П</w:t>
      </w:r>
      <w:proofErr w:type="spellStart"/>
      <w:r w:rsidRPr="00D52E02">
        <w:rPr>
          <w:color w:val="000000"/>
          <w:sz w:val="24"/>
          <w:szCs w:val="24"/>
        </w:rPr>
        <w:t>рограммы</w:t>
      </w:r>
      <w:proofErr w:type="spellEnd"/>
      <w:r w:rsidRPr="00D52E02">
        <w:rPr>
          <w:color w:val="000000"/>
          <w:sz w:val="24"/>
          <w:szCs w:val="24"/>
        </w:rPr>
        <w:t xml:space="preserve"> воспитания в </w:t>
      </w:r>
      <w:r w:rsidRPr="00D52E02">
        <w:rPr>
          <w:color w:val="000000"/>
          <w:sz w:val="24"/>
          <w:szCs w:val="24"/>
          <w:lang w:val="ru-RU"/>
        </w:rPr>
        <w:t>ДОО</w:t>
      </w:r>
      <w:r w:rsidRPr="00D52E02">
        <w:rPr>
          <w:color w:val="000000"/>
          <w:sz w:val="24"/>
          <w:szCs w:val="24"/>
        </w:rPr>
        <w:t>, реализующих инклюзивное образование, являются:</w:t>
      </w:r>
    </w:p>
    <w:p w14:paraId="4BB8EBC9" w14:textId="77777777" w:rsidR="002551CB" w:rsidRPr="008E1113" w:rsidRDefault="002551CB" w:rsidP="008D5763">
      <w:pPr>
        <w:pStyle w:val="a4"/>
        <w:numPr>
          <w:ilvl w:val="0"/>
          <w:numId w:val="46"/>
        </w:numPr>
        <w:tabs>
          <w:tab w:val="left" w:pos="709"/>
          <w:tab w:val="left" w:pos="993"/>
        </w:tabs>
        <w:spacing w:line="276" w:lineRule="auto"/>
        <w:ind w:left="1276"/>
        <w:jc w:val="both"/>
        <w:rPr>
          <w:color w:val="000000"/>
          <w:sz w:val="24"/>
        </w:rPr>
      </w:pPr>
      <w:r w:rsidRPr="008E1113">
        <w:rPr>
          <w:color w:val="000000"/>
          <w:sz w:val="24"/>
          <w:lang w:val="ru-RU"/>
        </w:rPr>
        <w:t>принцип</w:t>
      </w:r>
      <w:r w:rsidRPr="008E1113">
        <w:rPr>
          <w:color w:val="000000"/>
          <w:sz w:val="24"/>
        </w:rPr>
        <w:t xml:space="preserve"> полноценного проживания ребенком всех этапов детства (младенческого,</w:t>
      </w:r>
      <w:r w:rsidRPr="008E1113">
        <w:rPr>
          <w:color w:val="000000"/>
          <w:sz w:val="24"/>
          <w:lang w:val="ru-RU"/>
        </w:rPr>
        <w:t xml:space="preserve"> </w:t>
      </w:r>
      <w:r w:rsidRPr="008E1113">
        <w:rPr>
          <w:color w:val="000000"/>
          <w:sz w:val="24"/>
        </w:rPr>
        <w:t>раннего и дошкольного возраста), обогащение (амплификация) детского развития;</w:t>
      </w:r>
    </w:p>
    <w:p w14:paraId="103A535E" w14:textId="77777777" w:rsidR="002551CB" w:rsidRPr="008E1113" w:rsidRDefault="002551CB" w:rsidP="008D5763">
      <w:pPr>
        <w:pStyle w:val="a4"/>
        <w:numPr>
          <w:ilvl w:val="0"/>
          <w:numId w:val="46"/>
        </w:numPr>
        <w:tabs>
          <w:tab w:val="left" w:pos="709"/>
          <w:tab w:val="left" w:pos="993"/>
        </w:tabs>
        <w:spacing w:line="276" w:lineRule="auto"/>
        <w:ind w:left="1276"/>
        <w:jc w:val="both"/>
        <w:rPr>
          <w:color w:val="000000"/>
          <w:sz w:val="24"/>
        </w:rPr>
      </w:pPr>
      <w:r w:rsidRPr="008E1113">
        <w:rPr>
          <w:color w:val="000000"/>
          <w:sz w:val="24"/>
          <w:lang w:val="ru-RU"/>
        </w:rPr>
        <w:t>принцип</w:t>
      </w:r>
      <w:r w:rsidRPr="008E1113">
        <w:rPr>
          <w:color w:val="000000"/>
          <w:sz w:val="24"/>
        </w:rPr>
        <w:t xml:space="preserve"> построения воспитательной деятельности с учетом индивидуальных особенностей каждого ребенка, при котором сам ребенок становится активным субъектом воспитания;</w:t>
      </w:r>
    </w:p>
    <w:p w14:paraId="289CEC5B" w14:textId="77777777" w:rsidR="002551CB" w:rsidRPr="008E1113" w:rsidRDefault="002551CB" w:rsidP="008D5763">
      <w:pPr>
        <w:pStyle w:val="a4"/>
        <w:numPr>
          <w:ilvl w:val="0"/>
          <w:numId w:val="46"/>
        </w:numPr>
        <w:tabs>
          <w:tab w:val="left" w:pos="709"/>
          <w:tab w:val="left" w:pos="993"/>
        </w:tabs>
        <w:spacing w:line="276" w:lineRule="auto"/>
        <w:ind w:left="1276"/>
        <w:jc w:val="both"/>
        <w:rPr>
          <w:color w:val="000000"/>
          <w:sz w:val="24"/>
        </w:rPr>
      </w:pPr>
      <w:r w:rsidRPr="008E1113">
        <w:rPr>
          <w:color w:val="000000"/>
          <w:sz w:val="24"/>
          <w:lang w:val="ru-RU"/>
        </w:rPr>
        <w:t>принцип</w:t>
      </w:r>
      <w:r w:rsidRPr="008E1113">
        <w:rPr>
          <w:color w:val="000000"/>
          <w:sz w:val="24"/>
        </w:rPr>
        <w:t xml:space="preserve"> содействия и сотрудничества детей и взрослых, признания ребенка полноценным участником (субъектом) образовательных отношений;</w:t>
      </w:r>
    </w:p>
    <w:p w14:paraId="2724232C" w14:textId="77777777" w:rsidR="002551CB" w:rsidRPr="008E1113" w:rsidRDefault="002551CB" w:rsidP="008D5763">
      <w:pPr>
        <w:pStyle w:val="a4"/>
        <w:numPr>
          <w:ilvl w:val="0"/>
          <w:numId w:val="46"/>
        </w:numPr>
        <w:tabs>
          <w:tab w:val="left" w:pos="709"/>
          <w:tab w:val="left" w:pos="993"/>
        </w:tabs>
        <w:spacing w:line="276" w:lineRule="auto"/>
        <w:ind w:left="1276"/>
        <w:jc w:val="both"/>
        <w:rPr>
          <w:color w:val="000000"/>
          <w:sz w:val="24"/>
        </w:rPr>
      </w:pPr>
      <w:r w:rsidRPr="008E1113">
        <w:rPr>
          <w:color w:val="000000"/>
          <w:sz w:val="24"/>
          <w:lang w:val="ru-RU"/>
        </w:rPr>
        <w:t>принцип</w:t>
      </w:r>
      <w:r w:rsidRPr="008E1113">
        <w:rPr>
          <w:color w:val="000000"/>
          <w:sz w:val="24"/>
        </w:rPr>
        <w:t xml:space="preserve"> формирования и поддержки инициативы детей в различных видах детской деятельности;</w:t>
      </w:r>
    </w:p>
    <w:p w14:paraId="306606BB" w14:textId="77777777" w:rsidR="002551CB" w:rsidRPr="008E1113" w:rsidRDefault="002551CB" w:rsidP="008D5763">
      <w:pPr>
        <w:pStyle w:val="a4"/>
        <w:numPr>
          <w:ilvl w:val="0"/>
          <w:numId w:val="46"/>
        </w:numPr>
        <w:tabs>
          <w:tab w:val="left" w:pos="709"/>
          <w:tab w:val="left" w:pos="993"/>
        </w:tabs>
        <w:spacing w:line="276" w:lineRule="auto"/>
        <w:ind w:left="1276"/>
        <w:jc w:val="both"/>
        <w:rPr>
          <w:color w:val="000000"/>
          <w:sz w:val="24"/>
          <w:lang w:val="ru-RU"/>
        </w:rPr>
      </w:pPr>
      <w:r w:rsidRPr="008E1113">
        <w:rPr>
          <w:color w:val="000000"/>
          <w:sz w:val="24"/>
          <w:lang w:val="ru-RU"/>
        </w:rPr>
        <w:t>принцип</w:t>
      </w:r>
      <w:r w:rsidRPr="008E1113">
        <w:rPr>
          <w:color w:val="000000"/>
          <w:sz w:val="24"/>
        </w:rPr>
        <w:t xml:space="preserve"> активного привлечения ближайшего социального окружения </w:t>
      </w:r>
      <w:r w:rsidRPr="008E1113">
        <w:rPr>
          <w:color w:val="000000"/>
          <w:sz w:val="24"/>
          <w:lang w:val="ru-RU"/>
        </w:rPr>
        <w:br/>
      </w:r>
      <w:r w:rsidRPr="008E1113">
        <w:rPr>
          <w:color w:val="000000"/>
          <w:sz w:val="24"/>
        </w:rPr>
        <w:t>к воспитанию ребенка.</w:t>
      </w:r>
    </w:p>
    <w:p w14:paraId="551D132B" w14:textId="77777777" w:rsidR="002551CB" w:rsidRPr="00D52E02" w:rsidRDefault="002551CB" w:rsidP="002551CB">
      <w:pPr>
        <w:spacing w:line="276" w:lineRule="auto"/>
        <w:ind w:firstLine="709"/>
        <w:jc w:val="both"/>
        <w:rPr>
          <w:color w:val="000000"/>
        </w:rPr>
      </w:pPr>
      <w:r w:rsidRPr="00D52E02">
        <w:rPr>
          <w:color w:val="000000"/>
        </w:rPr>
        <w:t>Задачами воспитания детей с ОВЗ в условиях ДОО являются:</w:t>
      </w:r>
    </w:p>
    <w:p w14:paraId="57752D4A" w14:textId="77777777" w:rsidR="002551CB" w:rsidRPr="008E1113" w:rsidRDefault="002551CB" w:rsidP="008D5763">
      <w:pPr>
        <w:pStyle w:val="a4"/>
        <w:numPr>
          <w:ilvl w:val="0"/>
          <w:numId w:val="47"/>
        </w:numPr>
        <w:tabs>
          <w:tab w:val="left" w:pos="709"/>
          <w:tab w:val="left" w:pos="993"/>
        </w:tabs>
        <w:spacing w:line="276" w:lineRule="auto"/>
        <w:ind w:left="1276"/>
        <w:jc w:val="both"/>
        <w:rPr>
          <w:color w:val="000000"/>
          <w:sz w:val="24"/>
        </w:rPr>
      </w:pPr>
      <w:r w:rsidRPr="008E1113">
        <w:rPr>
          <w:color w:val="000000"/>
          <w:sz w:val="24"/>
        </w:rPr>
        <w:t>формирование общей культуры личности детей, развитие их социальных, нравственных, эстетических, интеллектуальных, физических качеств, инициативности, самостоятельности и ответственности ребенка;</w:t>
      </w:r>
    </w:p>
    <w:p w14:paraId="45575376" w14:textId="77777777" w:rsidR="002551CB" w:rsidRPr="008E1113" w:rsidRDefault="002551CB" w:rsidP="008D5763">
      <w:pPr>
        <w:pStyle w:val="a4"/>
        <w:numPr>
          <w:ilvl w:val="0"/>
          <w:numId w:val="47"/>
        </w:numPr>
        <w:tabs>
          <w:tab w:val="left" w:pos="709"/>
          <w:tab w:val="left" w:pos="993"/>
        </w:tabs>
        <w:spacing w:line="276" w:lineRule="auto"/>
        <w:ind w:left="1276"/>
        <w:jc w:val="both"/>
        <w:rPr>
          <w:color w:val="000000"/>
          <w:sz w:val="24"/>
        </w:rPr>
      </w:pPr>
      <w:r w:rsidRPr="008E1113">
        <w:rPr>
          <w:color w:val="000000"/>
          <w:sz w:val="24"/>
        </w:rPr>
        <w:t>формирование доброжелательного отношения к детям с ОВЗ и их семьям</w:t>
      </w:r>
      <w:r w:rsidRPr="008E1113">
        <w:rPr>
          <w:color w:val="000000"/>
          <w:sz w:val="24"/>
          <w:lang w:val="ru-RU"/>
        </w:rPr>
        <w:br/>
      </w:r>
      <w:r w:rsidRPr="008E1113">
        <w:rPr>
          <w:color w:val="000000"/>
          <w:sz w:val="24"/>
        </w:rPr>
        <w:t>со стороны всех участников образовательных отношений;</w:t>
      </w:r>
    </w:p>
    <w:p w14:paraId="4229BF11" w14:textId="77777777" w:rsidR="002551CB" w:rsidRPr="008E1113" w:rsidRDefault="002551CB" w:rsidP="008D5763">
      <w:pPr>
        <w:pStyle w:val="a4"/>
        <w:numPr>
          <w:ilvl w:val="0"/>
          <w:numId w:val="47"/>
        </w:numPr>
        <w:tabs>
          <w:tab w:val="left" w:pos="709"/>
          <w:tab w:val="left" w:pos="993"/>
        </w:tabs>
        <w:spacing w:line="276" w:lineRule="auto"/>
        <w:ind w:left="1276"/>
        <w:jc w:val="both"/>
        <w:rPr>
          <w:color w:val="000000"/>
          <w:sz w:val="24"/>
        </w:rPr>
      </w:pPr>
      <w:r w:rsidRPr="008E1113">
        <w:rPr>
          <w:color w:val="000000"/>
          <w:sz w:val="24"/>
        </w:rPr>
        <w:t xml:space="preserve">обеспечение психолого-педагогической поддержки семье ребенка </w:t>
      </w:r>
      <w:r w:rsidRPr="008E1113">
        <w:rPr>
          <w:color w:val="000000"/>
          <w:sz w:val="24"/>
          <w:lang w:val="ru-RU"/>
        </w:rPr>
        <w:br/>
      </w:r>
      <w:r w:rsidRPr="008E1113">
        <w:rPr>
          <w:color w:val="000000"/>
          <w:sz w:val="24"/>
        </w:rPr>
        <w:t>с особенностями в развитии и содействие повышению уровня педагогической компетентности родителей;</w:t>
      </w:r>
    </w:p>
    <w:p w14:paraId="5693C9EA" w14:textId="77777777" w:rsidR="002551CB" w:rsidRPr="008E1113" w:rsidRDefault="002551CB" w:rsidP="008D5763">
      <w:pPr>
        <w:pStyle w:val="a4"/>
        <w:numPr>
          <w:ilvl w:val="0"/>
          <w:numId w:val="47"/>
        </w:numPr>
        <w:tabs>
          <w:tab w:val="left" w:pos="709"/>
          <w:tab w:val="left" w:pos="993"/>
        </w:tabs>
        <w:spacing w:line="276" w:lineRule="auto"/>
        <w:ind w:left="1276"/>
        <w:jc w:val="both"/>
        <w:rPr>
          <w:color w:val="000000"/>
          <w:sz w:val="24"/>
        </w:rPr>
      </w:pPr>
      <w:r w:rsidRPr="008E1113">
        <w:rPr>
          <w:color w:val="000000"/>
          <w:sz w:val="24"/>
        </w:rPr>
        <w:t xml:space="preserve">налаживание эмоционально-положительного взаимодействия детей </w:t>
      </w:r>
      <w:r w:rsidRPr="008E1113">
        <w:rPr>
          <w:color w:val="000000"/>
          <w:sz w:val="24"/>
          <w:lang w:val="ru-RU"/>
        </w:rPr>
        <w:br/>
      </w:r>
      <w:r w:rsidRPr="008E1113">
        <w:rPr>
          <w:color w:val="000000"/>
          <w:sz w:val="24"/>
        </w:rPr>
        <w:t>с окружающими, в целях их успешной адаптации и интеграции в общество;</w:t>
      </w:r>
    </w:p>
    <w:p w14:paraId="7EB5EE92" w14:textId="77777777" w:rsidR="002551CB" w:rsidRPr="008E1113" w:rsidRDefault="002551CB" w:rsidP="008D5763">
      <w:pPr>
        <w:pStyle w:val="a4"/>
        <w:numPr>
          <w:ilvl w:val="0"/>
          <w:numId w:val="47"/>
        </w:numPr>
        <w:tabs>
          <w:tab w:val="left" w:pos="709"/>
          <w:tab w:val="left" w:pos="993"/>
        </w:tabs>
        <w:spacing w:line="276" w:lineRule="auto"/>
        <w:ind w:left="1276"/>
        <w:jc w:val="both"/>
        <w:rPr>
          <w:color w:val="000000"/>
          <w:sz w:val="24"/>
        </w:rPr>
      </w:pPr>
      <w:r w:rsidRPr="008E1113">
        <w:rPr>
          <w:color w:val="000000"/>
          <w:sz w:val="24"/>
        </w:rPr>
        <w:t>взаимодействие с семьей для обеспечения полноценного развития детей с ОВЗ;</w:t>
      </w:r>
    </w:p>
    <w:p w14:paraId="248E4BB4" w14:textId="77777777" w:rsidR="002551CB" w:rsidRPr="008E1113" w:rsidRDefault="002551CB" w:rsidP="008D5763">
      <w:pPr>
        <w:pStyle w:val="a4"/>
        <w:numPr>
          <w:ilvl w:val="0"/>
          <w:numId w:val="47"/>
        </w:numPr>
        <w:tabs>
          <w:tab w:val="left" w:pos="709"/>
          <w:tab w:val="left" w:pos="993"/>
        </w:tabs>
        <w:spacing w:line="276" w:lineRule="auto"/>
        <w:ind w:left="1276"/>
        <w:jc w:val="both"/>
        <w:rPr>
          <w:color w:val="000000"/>
          <w:sz w:val="24"/>
        </w:rPr>
      </w:pPr>
      <w:r w:rsidRPr="008E1113">
        <w:rPr>
          <w:color w:val="000000"/>
          <w:sz w:val="24"/>
        </w:rPr>
        <w:t xml:space="preserve">охрана и укрепление физического и психического здоровья детей, </w:t>
      </w:r>
      <w:r w:rsidRPr="008E1113">
        <w:rPr>
          <w:color w:val="000000"/>
          <w:sz w:val="24"/>
          <w:lang w:val="ru-RU"/>
        </w:rPr>
        <w:br/>
      </w:r>
      <w:r w:rsidRPr="008E1113">
        <w:rPr>
          <w:color w:val="000000"/>
          <w:sz w:val="24"/>
        </w:rPr>
        <w:t>в том числе их эмоционального благополучия;</w:t>
      </w:r>
    </w:p>
    <w:p w14:paraId="01FB0B31" w14:textId="77777777" w:rsidR="002551CB" w:rsidRDefault="002551CB" w:rsidP="008D5763">
      <w:pPr>
        <w:pStyle w:val="a4"/>
        <w:numPr>
          <w:ilvl w:val="0"/>
          <w:numId w:val="47"/>
        </w:numPr>
        <w:tabs>
          <w:tab w:val="left" w:pos="709"/>
          <w:tab w:val="left" w:pos="993"/>
        </w:tabs>
        <w:spacing w:line="276" w:lineRule="auto"/>
        <w:ind w:left="1276"/>
        <w:jc w:val="both"/>
        <w:rPr>
          <w:color w:val="000000"/>
          <w:sz w:val="24"/>
        </w:rPr>
      </w:pPr>
      <w:r w:rsidRPr="008E1113">
        <w:rPr>
          <w:color w:val="000000"/>
          <w:sz w:val="24"/>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14:paraId="03958A7B" w14:textId="77777777" w:rsidR="002551CB" w:rsidRPr="001A74B1" w:rsidRDefault="002551CB" w:rsidP="001A74B1">
      <w:pPr>
        <w:tabs>
          <w:tab w:val="left" w:pos="709"/>
          <w:tab w:val="left" w:pos="993"/>
        </w:tabs>
        <w:spacing w:line="276" w:lineRule="auto"/>
        <w:jc w:val="both"/>
        <w:rPr>
          <w:color w:val="000000"/>
        </w:rPr>
      </w:pPr>
    </w:p>
    <w:p w14:paraId="1AEE52B3" w14:textId="77777777" w:rsidR="002551CB" w:rsidRPr="00F82401" w:rsidRDefault="002551CB" w:rsidP="002551CB">
      <w:pPr>
        <w:pStyle w:val="1"/>
        <w:jc w:val="center"/>
        <w:rPr>
          <w:rFonts w:ascii="Times New Roman" w:hAnsi="Times New Roman"/>
          <w:b/>
          <w:color w:val="000000" w:themeColor="text1"/>
          <w:sz w:val="24"/>
          <w:szCs w:val="24"/>
          <w:lang w:val="ru-RU"/>
        </w:rPr>
      </w:pPr>
      <w:bookmarkStart w:id="83" w:name="_Toc486906051"/>
      <w:r w:rsidRPr="00F82401">
        <w:rPr>
          <w:rFonts w:ascii="Times New Roman" w:hAnsi="Times New Roman"/>
          <w:b/>
          <w:color w:val="000000" w:themeColor="text1"/>
          <w:sz w:val="24"/>
          <w:szCs w:val="24"/>
        </w:rPr>
        <w:t>3.8. Основные направления самоанализа воспитательной работы</w:t>
      </w:r>
      <w:bookmarkEnd w:id="83"/>
    </w:p>
    <w:p w14:paraId="43E7517A" w14:textId="77777777" w:rsidR="002551CB" w:rsidRDefault="002551CB" w:rsidP="002551CB">
      <w:pPr>
        <w:pStyle w:val="a4"/>
        <w:tabs>
          <w:tab w:val="left" w:pos="709"/>
          <w:tab w:val="left" w:pos="993"/>
        </w:tabs>
        <w:spacing w:line="276" w:lineRule="auto"/>
        <w:jc w:val="both"/>
        <w:rPr>
          <w:color w:val="000000"/>
          <w:sz w:val="24"/>
        </w:rPr>
      </w:pPr>
    </w:p>
    <w:p w14:paraId="1C2D94DB" w14:textId="144EFB1E" w:rsidR="002551CB" w:rsidRPr="007B2C29" w:rsidRDefault="002551CB" w:rsidP="002551CB">
      <w:pPr>
        <w:pStyle w:val="a4"/>
        <w:tabs>
          <w:tab w:val="left" w:pos="709"/>
          <w:tab w:val="left" w:pos="993"/>
        </w:tabs>
        <w:spacing w:line="276" w:lineRule="auto"/>
        <w:jc w:val="both"/>
        <w:rPr>
          <w:color w:val="000000"/>
          <w:sz w:val="24"/>
        </w:rPr>
      </w:pPr>
      <w:r>
        <w:rPr>
          <w:color w:val="000000"/>
          <w:sz w:val="24"/>
        </w:rPr>
        <w:tab/>
      </w:r>
      <w:r>
        <w:rPr>
          <w:color w:val="000000"/>
          <w:sz w:val="24"/>
        </w:rPr>
        <w:tab/>
      </w:r>
      <w:r w:rsidRPr="007B2C29">
        <w:rPr>
          <w:color w:val="000000"/>
          <w:sz w:val="24"/>
        </w:rPr>
        <w:t>Самоанализ орга</w:t>
      </w:r>
      <w:r>
        <w:rPr>
          <w:color w:val="000000"/>
          <w:sz w:val="24"/>
        </w:rPr>
        <w:t xml:space="preserve">низуемой в </w:t>
      </w:r>
      <w:r w:rsidR="00977A3E">
        <w:rPr>
          <w:color w:val="000000"/>
          <w:sz w:val="24"/>
          <w:szCs w:val="24"/>
          <w:lang w:val="ru-RU"/>
        </w:rPr>
        <w:t>МБДОУ «Д/С №4»</w:t>
      </w:r>
      <w:r w:rsidRPr="007B2C29">
        <w:rPr>
          <w:color w:val="000000"/>
          <w:sz w:val="24"/>
        </w:rPr>
        <w:t xml:space="preserve"> воспитательной работы осуществляется по выбранным детским садом направлениям и проводится с целью выявления основных проблем воспитания дошкольников и последующего их решения.</w:t>
      </w:r>
    </w:p>
    <w:p w14:paraId="1BB45FBD" w14:textId="77777777" w:rsidR="002551CB" w:rsidRPr="007B2C29" w:rsidRDefault="002551CB" w:rsidP="002551CB">
      <w:pPr>
        <w:pStyle w:val="a4"/>
        <w:tabs>
          <w:tab w:val="left" w:pos="709"/>
          <w:tab w:val="left" w:pos="993"/>
        </w:tabs>
        <w:spacing w:line="276" w:lineRule="auto"/>
        <w:jc w:val="both"/>
        <w:rPr>
          <w:color w:val="000000"/>
          <w:sz w:val="24"/>
        </w:rPr>
      </w:pPr>
      <w:r>
        <w:rPr>
          <w:color w:val="000000"/>
          <w:sz w:val="24"/>
        </w:rPr>
        <w:lastRenderedPageBreak/>
        <w:tab/>
      </w:r>
      <w:r>
        <w:rPr>
          <w:color w:val="000000"/>
          <w:sz w:val="24"/>
        </w:rPr>
        <w:tab/>
      </w:r>
      <w:r w:rsidRPr="007B2C29">
        <w:rPr>
          <w:color w:val="000000"/>
          <w:sz w:val="24"/>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14:paraId="71C9A8C1" w14:textId="35FF5641" w:rsidR="002551CB" w:rsidRPr="007B2C29" w:rsidRDefault="002551CB" w:rsidP="002551CB">
      <w:pPr>
        <w:pStyle w:val="a4"/>
        <w:tabs>
          <w:tab w:val="left" w:pos="709"/>
          <w:tab w:val="left" w:pos="993"/>
        </w:tabs>
        <w:spacing w:line="276" w:lineRule="auto"/>
        <w:jc w:val="both"/>
        <w:rPr>
          <w:color w:val="000000"/>
          <w:sz w:val="24"/>
        </w:rPr>
      </w:pPr>
      <w:r>
        <w:rPr>
          <w:color w:val="000000"/>
          <w:sz w:val="24"/>
        </w:rPr>
        <w:tab/>
      </w:r>
      <w:r>
        <w:rPr>
          <w:color w:val="000000"/>
          <w:sz w:val="24"/>
        </w:rPr>
        <w:tab/>
      </w:r>
      <w:r w:rsidRPr="007B2C29">
        <w:rPr>
          <w:color w:val="000000"/>
          <w:sz w:val="24"/>
        </w:rPr>
        <w:t xml:space="preserve">Основными принципами, на основе которых осуществляется самоанализ воспитательной работы в </w:t>
      </w:r>
      <w:r w:rsidR="00977A3E">
        <w:rPr>
          <w:color w:val="000000"/>
          <w:sz w:val="24"/>
          <w:szCs w:val="24"/>
          <w:lang w:val="ru-RU"/>
        </w:rPr>
        <w:t>МБДОУ «Д/С №4»</w:t>
      </w:r>
      <w:r w:rsidR="00977A3E">
        <w:rPr>
          <w:color w:val="000000"/>
          <w:sz w:val="24"/>
          <w:lang w:val="ru-RU"/>
        </w:rPr>
        <w:t>,</w:t>
      </w:r>
      <w:r w:rsidRPr="007B2C29">
        <w:rPr>
          <w:color w:val="000000"/>
          <w:sz w:val="24"/>
        </w:rPr>
        <w:t xml:space="preserve"> являются:</w:t>
      </w:r>
    </w:p>
    <w:p w14:paraId="605BDECF" w14:textId="77777777" w:rsidR="002551CB" w:rsidRPr="007B2C29" w:rsidRDefault="002551CB" w:rsidP="008D5763">
      <w:pPr>
        <w:pStyle w:val="a4"/>
        <w:numPr>
          <w:ilvl w:val="0"/>
          <w:numId w:val="50"/>
        </w:numPr>
        <w:tabs>
          <w:tab w:val="left" w:pos="709"/>
          <w:tab w:val="left" w:pos="993"/>
        </w:tabs>
        <w:spacing w:line="276" w:lineRule="auto"/>
        <w:jc w:val="both"/>
        <w:rPr>
          <w:color w:val="000000"/>
          <w:sz w:val="24"/>
        </w:rPr>
      </w:pPr>
      <w:r w:rsidRPr="007B2C29">
        <w:rPr>
          <w:color w:val="000000"/>
          <w:sz w:val="24"/>
        </w:rPr>
        <w:t>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14:paraId="3F7F9E37" w14:textId="77777777" w:rsidR="002551CB" w:rsidRPr="007B2C29" w:rsidRDefault="002551CB" w:rsidP="008D5763">
      <w:pPr>
        <w:pStyle w:val="a4"/>
        <w:numPr>
          <w:ilvl w:val="0"/>
          <w:numId w:val="50"/>
        </w:numPr>
        <w:tabs>
          <w:tab w:val="left" w:pos="709"/>
          <w:tab w:val="left" w:pos="993"/>
        </w:tabs>
        <w:spacing w:line="276" w:lineRule="auto"/>
        <w:jc w:val="both"/>
        <w:rPr>
          <w:color w:val="000000"/>
          <w:sz w:val="24"/>
        </w:rPr>
      </w:pPr>
      <w:r w:rsidRPr="007B2C29">
        <w:rPr>
          <w:color w:val="000000"/>
          <w:sz w:val="24"/>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воспитанниками и педагогами;</w:t>
      </w:r>
    </w:p>
    <w:p w14:paraId="1DE576DB" w14:textId="77777777" w:rsidR="002551CB" w:rsidRPr="007B2C29" w:rsidRDefault="002551CB" w:rsidP="008D5763">
      <w:pPr>
        <w:pStyle w:val="a4"/>
        <w:numPr>
          <w:ilvl w:val="0"/>
          <w:numId w:val="50"/>
        </w:numPr>
        <w:tabs>
          <w:tab w:val="left" w:pos="709"/>
          <w:tab w:val="left" w:pos="993"/>
        </w:tabs>
        <w:spacing w:line="276" w:lineRule="auto"/>
        <w:jc w:val="both"/>
        <w:rPr>
          <w:color w:val="000000"/>
          <w:sz w:val="24"/>
        </w:rPr>
      </w:pPr>
      <w:r w:rsidRPr="007B2C29">
        <w:rPr>
          <w:color w:val="000000"/>
          <w:sz w:val="24"/>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14:paraId="070D5EFE" w14:textId="77777777" w:rsidR="002551CB" w:rsidRDefault="002551CB" w:rsidP="008D5763">
      <w:pPr>
        <w:pStyle w:val="a4"/>
        <w:numPr>
          <w:ilvl w:val="0"/>
          <w:numId w:val="50"/>
        </w:numPr>
        <w:tabs>
          <w:tab w:val="left" w:pos="709"/>
          <w:tab w:val="left" w:pos="993"/>
        </w:tabs>
        <w:spacing w:line="276" w:lineRule="auto"/>
        <w:jc w:val="both"/>
        <w:rPr>
          <w:color w:val="000000"/>
          <w:sz w:val="24"/>
        </w:rPr>
      </w:pPr>
      <w:r w:rsidRPr="007B2C29">
        <w:rPr>
          <w:color w:val="000000"/>
          <w:sz w:val="24"/>
        </w:rPr>
        <w:t>принцип разделенной ответственности за результаты личностного развития воспитанников, ориентирующий экспертов на понимание того, что личностное развитие детей – это результат как социального воспитания (в котором детский сад участвует наряду с семьей и другими социальными институтами), так и стихийной социализации и саморазвития детей.</w:t>
      </w:r>
    </w:p>
    <w:p w14:paraId="2701E8ED" w14:textId="77777777" w:rsidR="002551CB" w:rsidRPr="007B2C29" w:rsidRDefault="002551CB" w:rsidP="002551CB">
      <w:pPr>
        <w:pStyle w:val="a4"/>
        <w:tabs>
          <w:tab w:val="left" w:pos="709"/>
          <w:tab w:val="left" w:pos="993"/>
        </w:tabs>
        <w:spacing w:line="276" w:lineRule="auto"/>
        <w:ind w:left="1440"/>
        <w:jc w:val="both"/>
        <w:rPr>
          <w:color w:val="000000"/>
          <w:sz w:val="24"/>
        </w:rPr>
      </w:pPr>
    </w:p>
    <w:p w14:paraId="0F519DD9" w14:textId="5DA06B7F" w:rsidR="002551CB" w:rsidRPr="007B2C29" w:rsidRDefault="002551CB" w:rsidP="002551CB">
      <w:pPr>
        <w:pStyle w:val="a4"/>
        <w:tabs>
          <w:tab w:val="left" w:pos="709"/>
          <w:tab w:val="left" w:pos="993"/>
        </w:tabs>
        <w:spacing w:line="276" w:lineRule="auto"/>
        <w:jc w:val="both"/>
        <w:rPr>
          <w:color w:val="000000"/>
          <w:sz w:val="24"/>
        </w:rPr>
      </w:pPr>
      <w:r>
        <w:rPr>
          <w:color w:val="000000"/>
          <w:sz w:val="24"/>
        </w:rPr>
        <w:tab/>
      </w:r>
      <w:r>
        <w:rPr>
          <w:color w:val="000000"/>
          <w:sz w:val="24"/>
        </w:rPr>
        <w:tab/>
      </w:r>
      <w:r w:rsidRPr="007B2C29">
        <w:rPr>
          <w:color w:val="000000"/>
          <w:sz w:val="24"/>
        </w:rPr>
        <w:t xml:space="preserve">Направления анализа зависят от анализируемых объектов. Основными объектами анализа организуемого в </w:t>
      </w:r>
      <w:r w:rsidR="00977A3E">
        <w:rPr>
          <w:color w:val="000000"/>
          <w:sz w:val="24"/>
          <w:szCs w:val="24"/>
          <w:lang w:val="ru-RU"/>
        </w:rPr>
        <w:t>МБДОУ «Д/С №4»</w:t>
      </w:r>
      <w:r w:rsidR="00977A3E">
        <w:rPr>
          <w:color w:val="000000"/>
          <w:sz w:val="24"/>
          <w:lang w:val="ru-RU"/>
        </w:rPr>
        <w:t xml:space="preserve"> </w:t>
      </w:r>
      <w:r w:rsidRPr="007B2C29">
        <w:rPr>
          <w:color w:val="000000"/>
          <w:sz w:val="24"/>
        </w:rPr>
        <w:t>воспитательного процесса являются:</w:t>
      </w:r>
    </w:p>
    <w:p w14:paraId="492147D4" w14:textId="2C737782" w:rsidR="002551CB" w:rsidRDefault="002551CB" w:rsidP="008D5763">
      <w:pPr>
        <w:pStyle w:val="a4"/>
        <w:numPr>
          <w:ilvl w:val="0"/>
          <w:numId w:val="51"/>
        </w:numPr>
        <w:tabs>
          <w:tab w:val="left" w:pos="709"/>
          <w:tab w:val="left" w:pos="993"/>
        </w:tabs>
        <w:spacing w:line="276" w:lineRule="auto"/>
        <w:jc w:val="both"/>
        <w:rPr>
          <w:color w:val="000000"/>
          <w:sz w:val="24"/>
        </w:rPr>
      </w:pPr>
      <w:r w:rsidRPr="007B2C29">
        <w:rPr>
          <w:color w:val="000000"/>
          <w:sz w:val="24"/>
        </w:rPr>
        <w:t>Результаты воспитания, социализации и саморазвития дошкольников.</w:t>
      </w:r>
      <w:r>
        <w:rPr>
          <w:color w:val="000000"/>
          <w:sz w:val="24"/>
        </w:rPr>
        <w:t xml:space="preserve"> </w:t>
      </w:r>
      <w:r w:rsidRPr="007B2C29">
        <w:rPr>
          <w:color w:val="000000"/>
          <w:sz w:val="24"/>
        </w:rPr>
        <w:t>Критерием, на основе которого осуществляется данный анализ, является динамика личностного развития воспитанника каждой группы.</w:t>
      </w:r>
      <w:r>
        <w:rPr>
          <w:color w:val="000000"/>
          <w:sz w:val="24"/>
        </w:rPr>
        <w:t xml:space="preserve"> </w:t>
      </w:r>
      <w:r w:rsidRPr="007B2C29">
        <w:rPr>
          <w:color w:val="000000"/>
          <w:sz w:val="24"/>
        </w:rPr>
        <w:t xml:space="preserve">Осуществляется анализ воспитателями совместно с заместителем заведующего или старшим воспитателем с последующим обсуждением его результатов на заседании педагогического совета </w:t>
      </w:r>
      <w:r w:rsidR="00977A3E">
        <w:rPr>
          <w:color w:val="000000"/>
          <w:sz w:val="24"/>
          <w:szCs w:val="24"/>
          <w:lang w:val="ru-RU"/>
        </w:rPr>
        <w:t>МБДОУ «Д/С №4»</w:t>
      </w:r>
      <w:r w:rsidRPr="007B2C29">
        <w:rPr>
          <w:color w:val="000000"/>
          <w:sz w:val="24"/>
        </w:rPr>
        <w:t>.</w:t>
      </w:r>
      <w:r>
        <w:rPr>
          <w:color w:val="000000"/>
          <w:sz w:val="24"/>
        </w:rPr>
        <w:t xml:space="preserve"> </w:t>
      </w:r>
      <w:r w:rsidRPr="007B2C29">
        <w:rPr>
          <w:color w:val="000000"/>
          <w:sz w:val="24"/>
        </w:rPr>
        <w:t>Способом получения информации о результатах воспитания, социализации и саморазвития воспитанников является педагогическое наблюдение. Внимание педагогов сосредотачивается на следующих вопросах: какие прежде существовавшие проблемы личностного развития воспитанников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14:paraId="1CCD5A1F" w14:textId="77777777" w:rsidR="002551CB" w:rsidRDefault="002551CB" w:rsidP="002551CB">
      <w:pPr>
        <w:pStyle w:val="a4"/>
        <w:tabs>
          <w:tab w:val="left" w:pos="709"/>
          <w:tab w:val="left" w:pos="993"/>
        </w:tabs>
        <w:spacing w:line="276" w:lineRule="auto"/>
        <w:ind w:left="1440"/>
        <w:jc w:val="both"/>
        <w:rPr>
          <w:color w:val="000000"/>
          <w:sz w:val="24"/>
        </w:rPr>
      </w:pPr>
    </w:p>
    <w:p w14:paraId="0D072364" w14:textId="03C7F381" w:rsidR="002551CB" w:rsidRPr="007B2C29" w:rsidRDefault="002551CB" w:rsidP="008D5763">
      <w:pPr>
        <w:pStyle w:val="a4"/>
        <w:numPr>
          <w:ilvl w:val="0"/>
          <w:numId w:val="51"/>
        </w:numPr>
        <w:tabs>
          <w:tab w:val="left" w:pos="709"/>
          <w:tab w:val="left" w:pos="993"/>
        </w:tabs>
        <w:spacing w:line="276" w:lineRule="auto"/>
        <w:jc w:val="both"/>
        <w:rPr>
          <w:color w:val="000000"/>
          <w:sz w:val="24"/>
        </w:rPr>
      </w:pPr>
      <w:r w:rsidRPr="007B2C29">
        <w:rPr>
          <w:color w:val="000000"/>
          <w:sz w:val="24"/>
        </w:rPr>
        <w:t xml:space="preserve">Состояние организуемой в </w:t>
      </w:r>
      <w:r w:rsidR="00977A3E">
        <w:rPr>
          <w:color w:val="000000"/>
          <w:sz w:val="24"/>
          <w:szCs w:val="24"/>
          <w:lang w:val="ru-RU"/>
        </w:rPr>
        <w:t>МБДОУ «Д/С №4»</w:t>
      </w:r>
      <w:r w:rsidR="00977A3E">
        <w:rPr>
          <w:color w:val="000000"/>
          <w:sz w:val="24"/>
          <w:lang w:val="ru-RU"/>
        </w:rPr>
        <w:t xml:space="preserve"> </w:t>
      </w:r>
      <w:r w:rsidRPr="007B2C29">
        <w:rPr>
          <w:color w:val="000000"/>
          <w:sz w:val="24"/>
        </w:rPr>
        <w:t>совместной деятельности детей и взрослых.</w:t>
      </w:r>
      <w:r>
        <w:rPr>
          <w:color w:val="000000"/>
          <w:sz w:val="24"/>
        </w:rPr>
        <w:t xml:space="preserve"> </w:t>
      </w:r>
      <w:r w:rsidRPr="007B2C29">
        <w:rPr>
          <w:color w:val="000000"/>
          <w:sz w:val="24"/>
        </w:rPr>
        <w:t>Критерием, на основе которого осуществляется данный анализ, является наличие в детском саду комфортной и личностно развивающей совместной деятельности детей и взрослых.</w:t>
      </w:r>
      <w:r>
        <w:rPr>
          <w:color w:val="000000"/>
          <w:sz w:val="24"/>
        </w:rPr>
        <w:t xml:space="preserve"> </w:t>
      </w:r>
      <w:r w:rsidRPr="007B2C29">
        <w:rPr>
          <w:color w:val="000000"/>
          <w:sz w:val="24"/>
        </w:rPr>
        <w:t xml:space="preserve">Осуществляется </w:t>
      </w:r>
      <w:r w:rsidRPr="007B2C29">
        <w:rPr>
          <w:color w:val="000000"/>
          <w:sz w:val="24"/>
        </w:rPr>
        <w:lastRenderedPageBreak/>
        <w:t>анализ заместителем заведующего и старшим воспитателем, воспитателями.</w:t>
      </w:r>
      <w:r>
        <w:rPr>
          <w:color w:val="000000"/>
          <w:sz w:val="24"/>
        </w:rPr>
        <w:t xml:space="preserve"> </w:t>
      </w:r>
      <w:r w:rsidRPr="007B2C29">
        <w:rPr>
          <w:color w:val="000000"/>
          <w:sz w:val="24"/>
        </w:rPr>
        <w:t xml:space="preserve">Способами получения информации о состоянии организуемой в детском саду совместной деятельности детей и взрослых могут быть беседы со родителями, педагогами, при необходимости – их анкетирование. Полученные результаты обсуждаются на заседании педагогического совета </w:t>
      </w:r>
      <w:r w:rsidR="00977A3E">
        <w:rPr>
          <w:color w:val="000000"/>
          <w:sz w:val="24"/>
          <w:szCs w:val="24"/>
          <w:lang w:val="ru-RU"/>
        </w:rPr>
        <w:t>МБДОУ «Д/С №4»</w:t>
      </w:r>
      <w:r w:rsidRPr="007B2C29">
        <w:rPr>
          <w:color w:val="000000"/>
          <w:sz w:val="24"/>
        </w:rPr>
        <w:t>.</w:t>
      </w:r>
      <w:r>
        <w:rPr>
          <w:color w:val="000000"/>
          <w:sz w:val="24"/>
        </w:rPr>
        <w:t xml:space="preserve"> </w:t>
      </w:r>
      <w:r w:rsidRPr="007B2C29">
        <w:rPr>
          <w:color w:val="000000"/>
          <w:sz w:val="24"/>
        </w:rPr>
        <w:t>Внимание при этом сосредотачивается на вопросах, связанных с:</w:t>
      </w:r>
    </w:p>
    <w:p w14:paraId="65E57BC8" w14:textId="77777777" w:rsidR="002551CB" w:rsidRPr="007B2C29" w:rsidRDefault="002551CB" w:rsidP="008D5763">
      <w:pPr>
        <w:pStyle w:val="a4"/>
        <w:numPr>
          <w:ilvl w:val="0"/>
          <w:numId w:val="52"/>
        </w:numPr>
        <w:tabs>
          <w:tab w:val="left" w:pos="709"/>
          <w:tab w:val="left" w:pos="993"/>
        </w:tabs>
        <w:spacing w:line="276" w:lineRule="auto"/>
        <w:jc w:val="both"/>
        <w:rPr>
          <w:color w:val="000000"/>
          <w:sz w:val="24"/>
        </w:rPr>
      </w:pPr>
      <w:r w:rsidRPr="007B2C29">
        <w:rPr>
          <w:color w:val="000000"/>
          <w:sz w:val="24"/>
        </w:rPr>
        <w:t xml:space="preserve">качеством проводимых </w:t>
      </w:r>
      <w:proofErr w:type="spellStart"/>
      <w:r w:rsidRPr="007B2C29">
        <w:rPr>
          <w:color w:val="000000"/>
          <w:sz w:val="24"/>
        </w:rPr>
        <w:t>общесадовских</w:t>
      </w:r>
      <w:proofErr w:type="spellEnd"/>
      <w:r w:rsidRPr="007B2C29">
        <w:rPr>
          <w:color w:val="000000"/>
          <w:sz w:val="24"/>
        </w:rPr>
        <w:t xml:space="preserve"> мероприятий;</w:t>
      </w:r>
    </w:p>
    <w:p w14:paraId="2FCA9A4C" w14:textId="77777777" w:rsidR="002551CB" w:rsidRPr="007B2C29" w:rsidRDefault="002551CB" w:rsidP="008D5763">
      <w:pPr>
        <w:pStyle w:val="a4"/>
        <w:numPr>
          <w:ilvl w:val="0"/>
          <w:numId w:val="52"/>
        </w:numPr>
        <w:tabs>
          <w:tab w:val="left" w:pos="709"/>
          <w:tab w:val="left" w:pos="993"/>
        </w:tabs>
        <w:spacing w:line="276" w:lineRule="auto"/>
        <w:jc w:val="both"/>
        <w:rPr>
          <w:color w:val="000000"/>
          <w:sz w:val="24"/>
        </w:rPr>
      </w:pPr>
      <w:r w:rsidRPr="007B2C29">
        <w:rPr>
          <w:color w:val="000000"/>
          <w:sz w:val="24"/>
        </w:rPr>
        <w:t>качеством совместной деятельности воспитателей и родителей;</w:t>
      </w:r>
    </w:p>
    <w:p w14:paraId="0A8E2C01" w14:textId="77777777" w:rsidR="002551CB" w:rsidRPr="007B2C29" w:rsidRDefault="002551CB" w:rsidP="008D5763">
      <w:pPr>
        <w:pStyle w:val="a4"/>
        <w:numPr>
          <w:ilvl w:val="0"/>
          <w:numId w:val="52"/>
        </w:numPr>
        <w:tabs>
          <w:tab w:val="left" w:pos="709"/>
          <w:tab w:val="left" w:pos="993"/>
        </w:tabs>
        <w:spacing w:line="276" w:lineRule="auto"/>
        <w:jc w:val="both"/>
        <w:rPr>
          <w:color w:val="000000"/>
          <w:sz w:val="24"/>
        </w:rPr>
      </w:pPr>
      <w:r w:rsidRPr="007B2C29">
        <w:rPr>
          <w:color w:val="000000"/>
          <w:sz w:val="24"/>
        </w:rPr>
        <w:t>качеством проводимых экскурсий, экспедиций, походов;</w:t>
      </w:r>
    </w:p>
    <w:p w14:paraId="0B3AE667" w14:textId="77777777" w:rsidR="002551CB" w:rsidRPr="007B2C29" w:rsidRDefault="002551CB" w:rsidP="008D5763">
      <w:pPr>
        <w:pStyle w:val="a4"/>
        <w:numPr>
          <w:ilvl w:val="0"/>
          <w:numId w:val="52"/>
        </w:numPr>
        <w:tabs>
          <w:tab w:val="left" w:pos="709"/>
          <w:tab w:val="left" w:pos="993"/>
        </w:tabs>
        <w:spacing w:line="276" w:lineRule="auto"/>
        <w:jc w:val="both"/>
        <w:rPr>
          <w:color w:val="000000"/>
          <w:sz w:val="24"/>
        </w:rPr>
      </w:pPr>
      <w:r w:rsidRPr="007B2C29">
        <w:rPr>
          <w:color w:val="000000"/>
          <w:sz w:val="24"/>
        </w:rPr>
        <w:t>качеством организации творческих соревнований, праздников и фольклорных мероприятий.</w:t>
      </w:r>
    </w:p>
    <w:p w14:paraId="22D3F5AB" w14:textId="2E5B1940" w:rsidR="002551CB" w:rsidRPr="00C83070" w:rsidRDefault="002551CB" w:rsidP="00977A3E">
      <w:pPr>
        <w:pStyle w:val="a4"/>
        <w:tabs>
          <w:tab w:val="left" w:pos="709"/>
          <w:tab w:val="left" w:pos="993"/>
        </w:tabs>
        <w:spacing w:line="276" w:lineRule="auto"/>
        <w:jc w:val="both"/>
        <w:rPr>
          <w:color w:val="000000"/>
          <w:sz w:val="24"/>
          <w:lang w:val="ru-RU"/>
        </w:rPr>
      </w:pPr>
      <w:r w:rsidRPr="007B2C29">
        <w:rPr>
          <w:color w:val="000000"/>
          <w:sz w:val="24"/>
        </w:rPr>
        <w:t xml:space="preserve">Итогом самоанализа организуемой воспитательной работы в </w:t>
      </w:r>
      <w:r w:rsidR="00977A3E">
        <w:rPr>
          <w:color w:val="000000"/>
          <w:sz w:val="24"/>
          <w:szCs w:val="24"/>
          <w:lang w:val="ru-RU"/>
        </w:rPr>
        <w:t>МБДОУ «Д/С №4»</w:t>
      </w:r>
      <w:r w:rsidRPr="007B2C29">
        <w:rPr>
          <w:color w:val="000000"/>
          <w:sz w:val="24"/>
        </w:rPr>
        <w:t xml:space="preserve"> является перечень выявленных проблем, над которыми предстоит работать педагогическому коллекти</w:t>
      </w:r>
      <w:r w:rsidR="00C83070">
        <w:rPr>
          <w:color w:val="000000"/>
          <w:sz w:val="24"/>
          <w:lang w:val="ru-RU"/>
        </w:rPr>
        <w:t>ву.</w:t>
      </w:r>
    </w:p>
    <w:p w14:paraId="3111BE69" w14:textId="77777777" w:rsidR="00977A3E" w:rsidRPr="00977A3E" w:rsidRDefault="00977A3E" w:rsidP="00977A3E">
      <w:pPr>
        <w:pStyle w:val="a4"/>
        <w:tabs>
          <w:tab w:val="left" w:pos="709"/>
          <w:tab w:val="left" w:pos="993"/>
        </w:tabs>
        <w:spacing w:line="276" w:lineRule="auto"/>
        <w:jc w:val="both"/>
        <w:rPr>
          <w:color w:val="000000"/>
          <w:sz w:val="24"/>
        </w:rPr>
      </w:pPr>
    </w:p>
    <w:p w14:paraId="388463CF" w14:textId="77777777" w:rsidR="002551CB" w:rsidRDefault="002551CB" w:rsidP="002551CB">
      <w:pPr>
        <w:pStyle w:val="a4"/>
        <w:tabs>
          <w:tab w:val="left" w:pos="851"/>
        </w:tabs>
        <w:spacing w:line="276" w:lineRule="auto"/>
        <w:ind w:left="851"/>
        <w:jc w:val="both"/>
        <w:rPr>
          <w:color w:val="000000"/>
          <w:sz w:val="24"/>
          <w:szCs w:val="24"/>
          <w:lang w:val="ru-RU"/>
        </w:rPr>
      </w:pPr>
    </w:p>
    <w:p w14:paraId="49F5C900" w14:textId="77777777" w:rsidR="002551CB" w:rsidRDefault="002551CB" w:rsidP="002551CB">
      <w:pPr>
        <w:pStyle w:val="a4"/>
        <w:tabs>
          <w:tab w:val="left" w:pos="851"/>
        </w:tabs>
        <w:spacing w:line="276" w:lineRule="auto"/>
        <w:ind w:left="851"/>
        <w:jc w:val="both"/>
        <w:rPr>
          <w:color w:val="000000"/>
          <w:sz w:val="24"/>
          <w:szCs w:val="24"/>
          <w:lang w:val="ru-RU"/>
        </w:rPr>
      </w:pPr>
    </w:p>
    <w:p w14:paraId="752CE5CE" w14:textId="77777777" w:rsidR="002551CB" w:rsidRDefault="002551CB" w:rsidP="002551CB">
      <w:pPr>
        <w:pStyle w:val="a4"/>
        <w:tabs>
          <w:tab w:val="left" w:pos="851"/>
        </w:tabs>
        <w:spacing w:line="276" w:lineRule="auto"/>
        <w:ind w:left="851"/>
        <w:jc w:val="both"/>
        <w:rPr>
          <w:color w:val="000000"/>
          <w:sz w:val="24"/>
          <w:szCs w:val="24"/>
          <w:lang w:val="ru-RU"/>
        </w:rPr>
      </w:pPr>
    </w:p>
    <w:p w14:paraId="567903C0" w14:textId="77777777" w:rsidR="002551CB" w:rsidRPr="008E1113" w:rsidRDefault="002551CB" w:rsidP="002551CB">
      <w:pPr>
        <w:pStyle w:val="a4"/>
        <w:tabs>
          <w:tab w:val="left" w:pos="851"/>
        </w:tabs>
        <w:spacing w:line="276" w:lineRule="auto"/>
        <w:ind w:left="851"/>
        <w:jc w:val="both"/>
        <w:rPr>
          <w:color w:val="000000"/>
          <w:sz w:val="24"/>
          <w:szCs w:val="24"/>
          <w:lang w:val="ru-RU"/>
        </w:rPr>
      </w:pPr>
    </w:p>
    <w:p w14:paraId="32412D98" w14:textId="77777777" w:rsidR="00EA34E9" w:rsidRDefault="00EA34E9" w:rsidP="002551CB">
      <w:pPr>
        <w:spacing w:line="276" w:lineRule="auto"/>
        <w:jc w:val="center"/>
        <w:rPr>
          <w:b/>
          <w:color w:val="000000"/>
          <w:highlight w:val="yellow"/>
        </w:rPr>
      </w:pPr>
    </w:p>
    <w:p w14:paraId="66716CF3" w14:textId="495ABABE" w:rsidR="00EA34E9" w:rsidRDefault="00EA34E9" w:rsidP="002551CB">
      <w:pPr>
        <w:spacing w:line="276" w:lineRule="auto"/>
        <w:jc w:val="center"/>
        <w:rPr>
          <w:b/>
          <w:color w:val="000000"/>
          <w:highlight w:val="yellow"/>
        </w:rPr>
      </w:pPr>
    </w:p>
    <w:p w14:paraId="38BAD8E0" w14:textId="731ED8A5" w:rsidR="004E1A5B" w:rsidRDefault="004E1A5B" w:rsidP="002551CB">
      <w:pPr>
        <w:spacing w:line="276" w:lineRule="auto"/>
        <w:jc w:val="center"/>
        <w:rPr>
          <w:b/>
          <w:color w:val="000000"/>
          <w:highlight w:val="yellow"/>
        </w:rPr>
      </w:pPr>
    </w:p>
    <w:p w14:paraId="016A38E4" w14:textId="63153B8C" w:rsidR="004E1A5B" w:rsidRDefault="004E1A5B" w:rsidP="002551CB">
      <w:pPr>
        <w:spacing w:line="276" w:lineRule="auto"/>
        <w:jc w:val="center"/>
        <w:rPr>
          <w:b/>
          <w:color w:val="000000"/>
          <w:highlight w:val="yellow"/>
        </w:rPr>
      </w:pPr>
    </w:p>
    <w:p w14:paraId="409A56F5" w14:textId="7C06C5EC" w:rsidR="004E1A5B" w:rsidRDefault="004E1A5B" w:rsidP="002551CB">
      <w:pPr>
        <w:spacing w:line="276" w:lineRule="auto"/>
        <w:jc w:val="center"/>
        <w:rPr>
          <w:b/>
          <w:color w:val="000000"/>
          <w:highlight w:val="yellow"/>
        </w:rPr>
      </w:pPr>
    </w:p>
    <w:p w14:paraId="2AE3F588" w14:textId="064F338F" w:rsidR="004E1A5B" w:rsidRDefault="004E1A5B" w:rsidP="002551CB">
      <w:pPr>
        <w:spacing w:line="276" w:lineRule="auto"/>
        <w:jc w:val="center"/>
        <w:rPr>
          <w:b/>
          <w:color w:val="000000"/>
          <w:highlight w:val="yellow"/>
        </w:rPr>
      </w:pPr>
    </w:p>
    <w:p w14:paraId="27799D90" w14:textId="7F9E6205" w:rsidR="004E1A5B" w:rsidRDefault="004E1A5B" w:rsidP="002551CB">
      <w:pPr>
        <w:spacing w:line="276" w:lineRule="auto"/>
        <w:jc w:val="center"/>
        <w:rPr>
          <w:b/>
          <w:color w:val="000000"/>
          <w:highlight w:val="yellow"/>
        </w:rPr>
      </w:pPr>
    </w:p>
    <w:p w14:paraId="7A23494E" w14:textId="36C04054" w:rsidR="004E1A5B" w:rsidRDefault="004E1A5B" w:rsidP="002551CB">
      <w:pPr>
        <w:spacing w:line="276" w:lineRule="auto"/>
        <w:jc w:val="center"/>
        <w:rPr>
          <w:b/>
          <w:color w:val="000000"/>
          <w:highlight w:val="yellow"/>
        </w:rPr>
      </w:pPr>
    </w:p>
    <w:p w14:paraId="0870AE43" w14:textId="65D9E859" w:rsidR="004E1A5B" w:rsidRDefault="004E1A5B" w:rsidP="002551CB">
      <w:pPr>
        <w:spacing w:line="276" w:lineRule="auto"/>
        <w:jc w:val="center"/>
        <w:rPr>
          <w:b/>
          <w:color w:val="000000"/>
          <w:highlight w:val="yellow"/>
        </w:rPr>
      </w:pPr>
    </w:p>
    <w:p w14:paraId="73B39E62" w14:textId="4CCFFFB3" w:rsidR="004E1A5B" w:rsidRDefault="004E1A5B" w:rsidP="002551CB">
      <w:pPr>
        <w:spacing w:line="276" w:lineRule="auto"/>
        <w:jc w:val="center"/>
        <w:rPr>
          <w:b/>
          <w:color w:val="000000"/>
          <w:highlight w:val="yellow"/>
        </w:rPr>
      </w:pPr>
    </w:p>
    <w:p w14:paraId="629157A8" w14:textId="7CDCBBDE" w:rsidR="004E1A5B" w:rsidRDefault="004E1A5B" w:rsidP="002551CB">
      <w:pPr>
        <w:spacing w:line="276" w:lineRule="auto"/>
        <w:jc w:val="center"/>
        <w:rPr>
          <w:b/>
          <w:color w:val="000000"/>
          <w:highlight w:val="yellow"/>
        </w:rPr>
      </w:pPr>
    </w:p>
    <w:p w14:paraId="3B202CCF" w14:textId="5C63D019" w:rsidR="004E1A5B" w:rsidRDefault="004E1A5B" w:rsidP="002551CB">
      <w:pPr>
        <w:spacing w:line="276" w:lineRule="auto"/>
        <w:jc w:val="center"/>
        <w:rPr>
          <w:b/>
          <w:color w:val="000000"/>
          <w:highlight w:val="yellow"/>
        </w:rPr>
      </w:pPr>
    </w:p>
    <w:p w14:paraId="7C33332F" w14:textId="533F85B0" w:rsidR="004E1A5B" w:rsidRDefault="004E1A5B" w:rsidP="002551CB">
      <w:pPr>
        <w:spacing w:line="276" w:lineRule="auto"/>
        <w:jc w:val="center"/>
        <w:rPr>
          <w:b/>
          <w:color w:val="000000"/>
          <w:highlight w:val="yellow"/>
        </w:rPr>
      </w:pPr>
    </w:p>
    <w:p w14:paraId="07965B4F" w14:textId="2E3989F7" w:rsidR="004E1A5B" w:rsidRDefault="004E1A5B" w:rsidP="002551CB">
      <w:pPr>
        <w:spacing w:line="276" w:lineRule="auto"/>
        <w:jc w:val="center"/>
        <w:rPr>
          <w:b/>
          <w:color w:val="000000"/>
          <w:highlight w:val="yellow"/>
        </w:rPr>
      </w:pPr>
    </w:p>
    <w:p w14:paraId="706E9F45" w14:textId="77777777" w:rsidR="004E1A5B" w:rsidRDefault="004E1A5B" w:rsidP="002551CB">
      <w:pPr>
        <w:spacing w:line="276" w:lineRule="auto"/>
        <w:jc w:val="center"/>
        <w:rPr>
          <w:b/>
          <w:color w:val="000000"/>
          <w:highlight w:val="yellow"/>
        </w:rPr>
      </w:pPr>
    </w:p>
    <w:p w14:paraId="0CB9067C" w14:textId="77777777" w:rsidR="00EA34E9" w:rsidRDefault="00EA34E9" w:rsidP="002551CB">
      <w:pPr>
        <w:spacing w:line="276" w:lineRule="auto"/>
        <w:jc w:val="center"/>
        <w:rPr>
          <w:b/>
          <w:color w:val="000000"/>
          <w:highlight w:val="yellow"/>
        </w:rPr>
      </w:pPr>
    </w:p>
    <w:p w14:paraId="2E629C01" w14:textId="77777777" w:rsidR="00EA34E9" w:rsidRDefault="00EA34E9" w:rsidP="002551CB">
      <w:pPr>
        <w:spacing w:line="276" w:lineRule="auto"/>
        <w:jc w:val="center"/>
        <w:rPr>
          <w:b/>
          <w:color w:val="000000"/>
          <w:highlight w:val="yellow"/>
        </w:rPr>
      </w:pPr>
    </w:p>
    <w:p w14:paraId="077DD167" w14:textId="77777777" w:rsidR="002551CB" w:rsidRPr="008E1113" w:rsidRDefault="002551CB" w:rsidP="002551CB"/>
    <w:p w14:paraId="570AC488" w14:textId="5EE11266" w:rsidR="002551CB" w:rsidRDefault="002551CB" w:rsidP="002551CB">
      <w:pPr>
        <w:pStyle w:val="1"/>
        <w:spacing w:after="120" w:line="276" w:lineRule="auto"/>
        <w:jc w:val="center"/>
        <w:rPr>
          <w:rFonts w:ascii="Times New Roman" w:hAnsi="Times New Roman"/>
          <w:b/>
          <w:bCs/>
          <w:color w:val="000000"/>
          <w:sz w:val="24"/>
          <w:szCs w:val="24"/>
          <w:lang w:val="ru-RU"/>
        </w:rPr>
      </w:pPr>
    </w:p>
    <w:p w14:paraId="7B8BC877" w14:textId="3C966F46" w:rsidR="004E1A5B" w:rsidRDefault="004E1A5B" w:rsidP="004E1A5B"/>
    <w:p w14:paraId="72379596" w14:textId="77777777" w:rsidR="004E1A5B" w:rsidRPr="004E1A5B" w:rsidRDefault="004E1A5B" w:rsidP="004E1A5B"/>
    <w:p w14:paraId="53228606" w14:textId="77777777" w:rsidR="002551CB" w:rsidRPr="00D52E02" w:rsidRDefault="002551CB" w:rsidP="002551CB">
      <w:pPr>
        <w:pStyle w:val="1"/>
        <w:spacing w:after="120" w:line="276" w:lineRule="auto"/>
        <w:jc w:val="center"/>
        <w:rPr>
          <w:rFonts w:ascii="Times New Roman" w:hAnsi="Times New Roman"/>
          <w:b/>
          <w:bCs/>
          <w:color w:val="000000"/>
          <w:sz w:val="24"/>
          <w:szCs w:val="24"/>
        </w:rPr>
      </w:pPr>
      <w:bookmarkStart w:id="84" w:name="_Toc486906052"/>
      <w:r w:rsidRPr="00D52E02">
        <w:rPr>
          <w:rFonts w:ascii="Times New Roman" w:hAnsi="Times New Roman"/>
          <w:b/>
          <w:bCs/>
          <w:color w:val="000000"/>
          <w:sz w:val="24"/>
          <w:szCs w:val="24"/>
        </w:rPr>
        <w:lastRenderedPageBreak/>
        <w:t>Глоссарий</w:t>
      </w:r>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218"/>
      </w:tblGrid>
      <w:tr w:rsidR="002551CB" w:rsidRPr="00D52E02" w14:paraId="2134E913" w14:textId="77777777" w:rsidTr="004E1A5B">
        <w:tc>
          <w:tcPr>
            <w:tcW w:w="2122" w:type="dxa"/>
          </w:tcPr>
          <w:p w14:paraId="6E7C79B4" w14:textId="77777777" w:rsidR="002551CB" w:rsidRPr="00D52E02" w:rsidRDefault="002551CB" w:rsidP="00E332E7">
            <w:pPr>
              <w:spacing w:line="276" w:lineRule="auto"/>
              <w:contextualSpacing/>
              <w:rPr>
                <w:color w:val="000000"/>
              </w:rPr>
            </w:pPr>
            <w:r w:rsidRPr="00D52E02">
              <w:rPr>
                <w:color w:val="000000"/>
              </w:rPr>
              <w:t xml:space="preserve">Воспитание </w:t>
            </w:r>
          </w:p>
        </w:tc>
        <w:tc>
          <w:tcPr>
            <w:tcW w:w="7218" w:type="dxa"/>
          </w:tcPr>
          <w:p w14:paraId="3855F350" w14:textId="77777777" w:rsidR="002551CB" w:rsidRPr="00D52E02" w:rsidRDefault="002551CB" w:rsidP="00E332E7">
            <w:pPr>
              <w:spacing w:line="276" w:lineRule="auto"/>
              <w:contextualSpacing/>
              <w:rPr>
                <w:color w:val="000000"/>
                <w:spacing w:val="-4"/>
              </w:rPr>
            </w:pPr>
            <w:r w:rsidRPr="00D52E02">
              <w:rPr>
                <w:color w:val="000000"/>
                <w:spacing w:val="-4"/>
              </w:rPr>
              <w:t>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46426E4" w14:textId="77777777" w:rsidR="002551CB" w:rsidRPr="00D52E02" w:rsidRDefault="002551CB" w:rsidP="00E332E7">
            <w:pPr>
              <w:spacing w:line="276" w:lineRule="auto"/>
              <w:contextualSpacing/>
              <w:rPr>
                <w:color w:val="000000"/>
              </w:rPr>
            </w:pPr>
            <w:r w:rsidRPr="00D52E02">
              <w:rPr>
                <w:color w:val="000000"/>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tc>
      </w:tr>
      <w:tr w:rsidR="002551CB" w:rsidRPr="00D52E02" w14:paraId="41DD9D91" w14:textId="77777777" w:rsidTr="004E1A5B">
        <w:tc>
          <w:tcPr>
            <w:tcW w:w="2122" w:type="dxa"/>
          </w:tcPr>
          <w:p w14:paraId="05DE3521" w14:textId="77777777" w:rsidR="002551CB" w:rsidRPr="00D52E02" w:rsidRDefault="002551CB" w:rsidP="00E332E7">
            <w:pPr>
              <w:spacing w:line="276" w:lineRule="auto"/>
              <w:contextualSpacing/>
              <w:rPr>
                <w:color w:val="000000"/>
              </w:rPr>
            </w:pPr>
            <w:r w:rsidRPr="00D52E02">
              <w:rPr>
                <w:color w:val="000000"/>
              </w:rPr>
              <w:t>Воспитательное событие</w:t>
            </w:r>
          </w:p>
        </w:tc>
        <w:tc>
          <w:tcPr>
            <w:tcW w:w="7218" w:type="dxa"/>
          </w:tcPr>
          <w:p w14:paraId="38A8E172" w14:textId="77777777" w:rsidR="002551CB" w:rsidRPr="00D52E02" w:rsidRDefault="002551CB" w:rsidP="00E332E7">
            <w:pPr>
              <w:spacing w:line="276" w:lineRule="auto"/>
              <w:contextualSpacing/>
              <w:rPr>
                <w:color w:val="000000"/>
              </w:rPr>
            </w:pPr>
            <w:r w:rsidRPr="00D52E02">
              <w:rPr>
                <w:color w:val="000000"/>
              </w:rPr>
              <w:t>единица воспитания, в которой активность взрослого приводит к накоплению ребенком собственного опыта переживания базовых ценностей. Событием может быть не только организованное мероприятие, но и любой режимный момент, традиции утренней встречи детей, индивидуальная беседа, общие дела и совместно реализуемые проекты и пр.</w:t>
            </w:r>
          </w:p>
        </w:tc>
      </w:tr>
      <w:tr w:rsidR="002551CB" w:rsidRPr="00D52E02" w14:paraId="4D39F934" w14:textId="77777777" w:rsidTr="004E1A5B">
        <w:tc>
          <w:tcPr>
            <w:tcW w:w="2122" w:type="dxa"/>
          </w:tcPr>
          <w:p w14:paraId="6DF2A4A1" w14:textId="77777777" w:rsidR="002551CB" w:rsidRPr="00D52E02" w:rsidRDefault="002551CB" w:rsidP="00E332E7">
            <w:pPr>
              <w:spacing w:line="276" w:lineRule="auto"/>
              <w:contextualSpacing/>
              <w:rPr>
                <w:color w:val="000000"/>
              </w:rPr>
            </w:pPr>
            <w:r w:rsidRPr="00D52E02">
              <w:rPr>
                <w:color w:val="000000"/>
              </w:rPr>
              <w:t>Национальный воспитательный идеал</w:t>
            </w:r>
          </w:p>
        </w:tc>
        <w:tc>
          <w:tcPr>
            <w:tcW w:w="7218" w:type="dxa"/>
          </w:tcPr>
          <w:p w14:paraId="10A2B658" w14:textId="77777777" w:rsidR="002551CB" w:rsidRPr="00D52E02" w:rsidRDefault="002551CB" w:rsidP="00E332E7">
            <w:pPr>
              <w:spacing w:line="276" w:lineRule="auto"/>
              <w:contextualSpacing/>
              <w:rPr>
                <w:color w:val="000000"/>
              </w:rPr>
            </w:pPr>
            <w:r w:rsidRPr="00D52E02">
              <w:rPr>
                <w:color w:val="000000"/>
              </w:rPr>
              <w:t>высшая цель образования, 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школы, политических партий, религиозных объединений и общественных организаций.</w:t>
            </w:r>
          </w:p>
        </w:tc>
      </w:tr>
      <w:tr w:rsidR="002551CB" w:rsidRPr="00D52E02" w14:paraId="1A6CD9EC" w14:textId="77777777" w:rsidTr="004E1A5B">
        <w:tc>
          <w:tcPr>
            <w:tcW w:w="2122" w:type="dxa"/>
          </w:tcPr>
          <w:p w14:paraId="441A1250" w14:textId="77777777" w:rsidR="002551CB" w:rsidRPr="00D52E02" w:rsidRDefault="002551CB" w:rsidP="00E332E7">
            <w:pPr>
              <w:spacing w:line="276" w:lineRule="auto"/>
              <w:contextualSpacing/>
              <w:rPr>
                <w:color w:val="000000"/>
              </w:rPr>
            </w:pPr>
            <w:r w:rsidRPr="00D52E02">
              <w:rPr>
                <w:color w:val="000000"/>
              </w:rPr>
              <w:t>Воспитывающая среда</w:t>
            </w:r>
          </w:p>
        </w:tc>
        <w:tc>
          <w:tcPr>
            <w:tcW w:w="7218" w:type="dxa"/>
          </w:tcPr>
          <w:p w14:paraId="373D5969" w14:textId="77777777" w:rsidR="002551CB" w:rsidRPr="00D52E02" w:rsidRDefault="002551CB" w:rsidP="00E332E7">
            <w:pPr>
              <w:spacing w:line="276" w:lineRule="auto"/>
              <w:contextualSpacing/>
              <w:rPr>
                <w:color w:val="000000"/>
              </w:rPr>
            </w:pPr>
            <w:r w:rsidRPr="00D52E02">
              <w:rPr>
                <w:color w:val="000000"/>
              </w:rPr>
              <w:t>совокупность окружающих ребенка социально-ценностных обстоятельств, влияющих на его личностное развитие и содействующих его включению в современную культуру.</w:t>
            </w:r>
          </w:p>
          <w:p w14:paraId="479BDC86" w14:textId="77777777" w:rsidR="002551CB" w:rsidRPr="00D52E02" w:rsidRDefault="002551CB" w:rsidP="00E332E7">
            <w:pPr>
              <w:spacing w:line="276" w:lineRule="auto"/>
              <w:contextualSpacing/>
              <w:rPr>
                <w:color w:val="000000"/>
              </w:rPr>
            </w:pPr>
            <w:r w:rsidRPr="00D52E02">
              <w:rPr>
                <w:color w:val="000000"/>
              </w:rPr>
              <w:t>Воспитывающая среда определяется, с одной стороны, целями и задачами воспитания, с другой – культурными ценностями, образцами и практиками. В этом контексте, основными характеристиками среды являются ее насыщенность</w:t>
            </w:r>
          </w:p>
          <w:p w14:paraId="4167D02E" w14:textId="77777777" w:rsidR="002551CB" w:rsidRPr="00D52E02" w:rsidRDefault="002551CB" w:rsidP="00E332E7">
            <w:pPr>
              <w:spacing w:line="276" w:lineRule="auto"/>
              <w:contextualSpacing/>
              <w:rPr>
                <w:color w:val="000000"/>
              </w:rPr>
            </w:pPr>
            <w:r w:rsidRPr="00D52E02">
              <w:rPr>
                <w:color w:val="000000"/>
              </w:rPr>
              <w:t>и структурированность. Воспитывающая среда строится по трем линиям:</w:t>
            </w:r>
          </w:p>
          <w:p w14:paraId="46AA43D6" w14:textId="77777777" w:rsidR="002551CB" w:rsidRPr="00D52E02" w:rsidRDefault="002551CB" w:rsidP="00E332E7">
            <w:pPr>
              <w:pStyle w:val="a4"/>
              <w:numPr>
                <w:ilvl w:val="0"/>
                <w:numId w:val="10"/>
              </w:numPr>
              <w:spacing w:line="276" w:lineRule="auto"/>
              <w:rPr>
                <w:color w:val="000000"/>
                <w:sz w:val="24"/>
                <w:szCs w:val="24"/>
              </w:rPr>
            </w:pPr>
            <w:r w:rsidRPr="00D52E02">
              <w:rPr>
                <w:color w:val="000000"/>
                <w:sz w:val="24"/>
                <w:szCs w:val="24"/>
              </w:rPr>
              <w:t>«от взрослого», который создает предметно-пространственную среду, насыщая ее ценностями и смыслами;</w:t>
            </w:r>
          </w:p>
          <w:p w14:paraId="0CF93B64" w14:textId="77777777" w:rsidR="002551CB" w:rsidRPr="00D52E02" w:rsidRDefault="002551CB" w:rsidP="00E332E7">
            <w:pPr>
              <w:pStyle w:val="a4"/>
              <w:numPr>
                <w:ilvl w:val="0"/>
                <w:numId w:val="10"/>
              </w:numPr>
              <w:spacing w:line="276" w:lineRule="auto"/>
              <w:rPr>
                <w:color w:val="000000"/>
                <w:sz w:val="24"/>
                <w:szCs w:val="24"/>
              </w:rPr>
            </w:pPr>
            <w:r w:rsidRPr="00D52E02">
              <w:rPr>
                <w:color w:val="000000"/>
                <w:sz w:val="24"/>
                <w:szCs w:val="24"/>
              </w:rPr>
              <w:t>«от взаимодействия ребенка и взрослого»: воспитывающая среда, направленная</w:t>
            </w:r>
          </w:p>
          <w:p w14:paraId="50682C37" w14:textId="77777777" w:rsidR="002551CB" w:rsidRPr="00D52E02" w:rsidRDefault="002551CB" w:rsidP="00E332E7">
            <w:pPr>
              <w:pStyle w:val="a4"/>
              <w:numPr>
                <w:ilvl w:val="0"/>
                <w:numId w:val="10"/>
              </w:numPr>
              <w:spacing w:line="276" w:lineRule="auto"/>
              <w:rPr>
                <w:color w:val="000000"/>
                <w:sz w:val="24"/>
                <w:szCs w:val="24"/>
              </w:rPr>
            </w:pPr>
            <w:r w:rsidRPr="00D52E02">
              <w:rPr>
                <w:color w:val="000000"/>
                <w:sz w:val="24"/>
                <w:szCs w:val="24"/>
              </w:rPr>
              <w:t>на взаимодействие ребенка и взрослого, раскрывающего смыслы и ценности воспитания;</w:t>
            </w:r>
          </w:p>
          <w:p w14:paraId="47751F5C" w14:textId="77777777" w:rsidR="002551CB" w:rsidRPr="00D52E02" w:rsidRDefault="002551CB" w:rsidP="00E332E7">
            <w:pPr>
              <w:pStyle w:val="a4"/>
              <w:numPr>
                <w:ilvl w:val="0"/>
                <w:numId w:val="10"/>
              </w:numPr>
              <w:spacing w:line="276" w:lineRule="auto"/>
              <w:rPr>
                <w:color w:val="000000"/>
                <w:sz w:val="24"/>
                <w:szCs w:val="24"/>
              </w:rPr>
            </w:pPr>
            <w:r w:rsidRPr="00D52E02">
              <w:rPr>
                <w:color w:val="000000"/>
                <w:sz w:val="24"/>
                <w:szCs w:val="24"/>
              </w:rPr>
              <w:t>«от ребенка»: воспитывающая среда, в которой ребенок самостоятельно творит, живет и получает опыт позитивных достижений, осваивая ценности и смыслы, заложенные взрослым.</w:t>
            </w:r>
          </w:p>
          <w:p w14:paraId="7340DD0B" w14:textId="77777777" w:rsidR="002551CB" w:rsidRPr="00D52E02" w:rsidRDefault="002551CB" w:rsidP="00E332E7">
            <w:pPr>
              <w:pStyle w:val="a4"/>
              <w:numPr>
                <w:ilvl w:val="0"/>
                <w:numId w:val="10"/>
              </w:numPr>
              <w:spacing w:line="276" w:lineRule="auto"/>
              <w:rPr>
                <w:color w:val="000000"/>
                <w:sz w:val="24"/>
                <w:szCs w:val="24"/>
              </w:rPr>
            </w:pPr>
            <w:r w:rsidRPr="00D52E02">
              <w:rPr>
                <w:color w:val="000000"/>
                <w:sz w:val="24"/>
                <w:szCs w:val="24"/>
              </w:rPr>
              <w:lastRenderedPageBreak/>
              <w:t xml:space="preserve">«от внешней среды»: реализация права ребенка на выбор (на основе тех образцов поведения, которые ему дают взрослые) образцов поведения и их присвоения либо отвержения. </w:t>
            </w:r>
          </w:p>
        </w:tc>
      </w:tr>
      <w:tr w:rsidR="002551CB" w:rsidRPr="00D52E02" w14:paraId="45D42FE7" w14:textId="77777777" w:rsidTr="004E1A5B">
        <w:tc>
          <w:tcPr>
            <w:tcW w:w="2122" w:type="dxa"/>
          </w:tcPr>
          <w:p w14:paraId="5CF0EE00" w14:textId="77777777" w:rsidR="002551CB" w:rsidRPr="00D52E02" w:rsidRDefault="002551CB" w:rsidP="00E332E7">
            <w:pPr>
              <w:spacing w:line="276" w:lineRule="auto"/>
              <w:contextualSpacing/>
              <w:rPr>
                <w:color w:val="000000"/>
              </w:rPr>
            </w:pPr>
            <w:r w:rsidRPr="00D52E02">
              <w:rPr>
                <w:color w:val="000000"/>
              </w:rPr>
              <w:lastRenderedPageBreak/>
              <w:t>Общность</w:t>
            </w:r>
          </w:p>
        </w:tc>
        <w:tc>
          <w:tcPr>
            <w:tcW w:w="7218" w:type="dxa"/>
          </w:tcPr>
          <w:p w14:paraId="21E769D7" w14:textId="77777777" w:rsidR="002551CB" w:rsidRPr="00D52E02" w:rsidRDefault="002551CB" w:rsidP="00E332E7">
            <w:pPr>
              <w:spacing w:line="276" w:lineRule="auto"/>
              <w:contextualSpacing/>
              <w:rPr>
                <w:color w:val="000000"/>
              </w:rPr>
            </w:pPr>
            <w:r w:rsidRPr="00D52E02">
              <w:rPr>
                <w:color w:val="000000"/>
              </w:rPr>
              <w:t>качественная характеристика любого объединения людей, определяющая степень их единства и совместности, для которой характерно содействие друг другу, сотворчество и сопереживание, взаимопонимание и взаимное уважение, наличие общих симпатий, ценностей и смыслов. Понятие общность основывается на социальной ситуации развития ребенка, которая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путь, следуя по которому, ребенок приобретает новые и новые свойства своей личности, черпая их из среды, как из основного источника своего развития, тот путь, по которому принятое в обществе становится индивидуальным. Процесс воспитания детей дошкольного возраста связан с деятельностью разных видов общностей (детских, детско-взрослых, профессионально-родительских, профессиональных).</w:t>
            </w:r>
          </w:p>
        </w:tc>
      </w:tr>
      <w:tr w:rsidR="002551CB" w:rsidRPr="00D52E02" w14:paraId="69AFEB57" w14:textId="77777777" w:rsidTr="004E1A5B">
        <w:tc>
          <w:tcPr>
            <w:tcW w:w="2122" w:type="dxa"/>
          </w:tcPr>
          <w:p w14:paraId="783E7FBD" w14:textId="77777777" w:rsidR="002551CB" w:rsidRPr="00D52E02" w:rsidRDefault="002551CB" w:rsidP="00E332E7">
            <w:pPr>
              <w:spacing w:line="276" w:lineRule="auto"/>
              <w:contextualSpacing/>
              <w:rPr>
                <w:color w:val="000000"/>
              </w:rPr>
            </w:pPr>
            <w:r w:rsidRPr="00D52E02">
              <w:rPr>
                <w:color w:val="000000"/>
              </w:rPr>
              <w:t>Примерная программа воспитания</w:t>
            </w:r>
          </w:p>
        </w:tc>
        <w:tc>
          <w:tcPr>
            <w:tcW w:w="7218" w:type="dxa"/>
          </w:tcPr>
          <w:p w14:paraId="10B7792A" w14:textId="77777777" w:rsidR="002551CB" w:rsidRPr="00D52E02" w:rsidRDefault="002551CB" w:rsidP="00E332E7">
            <w:pPr>
              <w:spacing w:line="276" w:lineRule="auto"/>
              <w:contextualSpacing/>
              <w:rPr>
                <w:color w:val="000000"/>
              </w:rPr>
            </w:pPr>
            <w:r w:rsidRPr="00D52E02">
              <w:rPr>
                <w:color w:val="000000"/>
              </w:rPr>
              <w:t>описание системы целевых ориентиров, содержания, форм и методов воспитательной работы с обучающимися. На основе примерной программы воспитания образовательные организации разрабатывают свои рабочие программы воспитания. Примерную программу необходимо воспринимать как конструктор для создания рабочей программы воспитания.</w:t>
            </w:r>
          </w:p>
        </w:tc>
      </w:tr>
      <w:tr w:rsidR="002551CB" w:rsidRPr="00D52E02" w14:paraId="66AA972B" w14:textId="77777777" w:rsidTr="004E1A5B">
        <w:tc>
          <w:tcPr>
            <w:tcW w:w="2122" w:type="dxa"/>
          </w:tcPr>
          <w:p w14:paraId="1CE45375" w14:textId="77777777" w:rsidR="002551CB" w:rsidRPr="00D52E02" w:rsidRDefault="002551CB" w:rsidP="00E332E7">
            <w:pPr>
              <w:spacing w:line="276" w:lineRule="auto"/>
              <w:contextualSpacing/>
              <w:rPr>
                <w:color w:val="000000"/>
              </w:rPr>
            </w:pPr>
            <w:r w:rsidRPr="00D52E02">
              <w:rPr>
                <w:color w:val="000000"/>
              </w:rPr>
              <w:t>Принципы инклюзивного образования</w:t>
            </w:r>
          </w:p>
        </w:tc>
        <w:tc>
          <w:tcPr>
            <w:tcW w:w="7218" w:type="dxa"/>
          </w:tcPr>
          <w:p w14:paraId="7E6263BA"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Ценность человека не зависит от его способностей и достижений;</w:t>
            </w:r>
          </w:p>
          <w:p w14:paraId="1F98C791"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Каждый человек способен чувствовать и думать;</w:t>
            </w:r>
          </w:p>
          <w:p w14:paraId="432CB5DB"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Каждый человек имеет право на общение и на то, чтобы быть</w:t>
            </w:r>
          </w:p>
          <w:p w14:paraId="25496488"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услышанным;</w:t>
            </w:r>
          </w:p>
          <w:p w14:paraId="0BA2844F"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Все люди нуждаются друг в друге;</w:t>
            </w:r>
          </w:p>
          <w:p w14:paraId="74BA8870"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Подлинное образование может осуществляться только в контексте</w:t>
            </w:r>
          </w:p>
          <w:p w14:paraId="3311244E"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реальных взаимоотношений;</w:t>
            </w:r>
          </w:p>
          <w:p w14:paraId="33AA824D"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Все люди нуждаются в поддержке и дружбе ровесников;</w:t>
            </w:r>
          </w:p>
          <w:p w14:paraId="2F55A621"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Для всех обучающихся достижение прогресса скорее может быть в</w:t>
            </w:r>
          </w:p>
          <w:p w14:paraId="03D317E2"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том, что они могут делать, чем в том, что не могут;</w:t>
            </w:r>
          </w:p>
          <w:p w14:paraId="5447EF0D" w14:textId="77777777" w:rsidR="002551CB" w:rsidRPr="00D52E02" w:rsidRDefault="002551CB" w:rsidP="00E332E7">
            <w:pPr>
              <w:pStyle w:val="a4"/>
              <w:numPr>
                <w:ilvl w:val="0"/>
                <w:numId w:val="11"/>
              </w:numPr>
              <w:spacing w:line="276" w:lineRule="auto"/>
              <w:rPr>
                <w:color w:val="000000"/>
                <w:sz w:val="24"/>
                <w:szCs w:val="24"/>
              </w:rPr>
            </w:pPr>
            <w:r w:rsidRPr="00D52E02">
              <w:rPr>
                <w:color w:val="000000"/>
                <w:sz w:val="24"/>
                <w:szCs w:val="24"/>
              </w:rPr>
              <w:t>Разнообразие усиливает все стороны жизни человека.</w:t>
            </w:r>
          </w:p>
        </w:tc>
      </w:tr>
      <w:tr w:rsidR="002551CB" w:rsidRPr="00D52E02" w14:paraId="6B7549EE" w14:textId="77777777" w:rsidTr="004E1A5B">
        <w:tc>
          <w:tcPr>
            <w:tcW w:w="2122" w:type="dxa"/>
          </w:tcPr>
          <w:p w14:paraId="39763778" w14:textId="77777777" w:rsidR="002551CB" w:rsidRPr="00D52E02" w:rsidRDefault="002551CB" w:rsidP="00E332E7">
            <w:pPr>
              <w:spacing w:line="276" w:lineRule="auto"/>
              <w:contextualSpacing/>
              <w:rPr>
                <w:color w:val="000000"/>
              </w:rPr>
            </w:pPr>
            <w:r w:rsidRPr="00D52E02">
              <w:rPr>
                <w:color w:val="000000"/>
              </w:rPr>
              <w:t>Социокультурный контекст</w:t>
            </w:r>
          </w:p>
        </w:tc>
        <w:tc>
          <w:tcPr>
            <w:tcW w:w="7218" w:type="dxa"/>
          </w:tcPr>
          <w:p w14:paraId="073AD130" w14:textId="77777777" w:rsidR="002551CB" w:rsidRPr="00D52E02" w:rsidRDefault="002551CB" w:rsidP="00E332E7">
            <w:pPr>
              <w:spacing w:line="276" w:lineRule="auto"/>
              <w:contextualSpacing/>
              <w:rPr>
                <w:color w:val="000000"/>
              </w:rPr>
            </w:pPr>
            <w:r w:rsidRPr="00D52E02">
              <w:rPr>
                <w:color w:val="000000"/>
              </w:rPr>
              <w:t>социальная и культурная среда, в которой человек растет и живет, а также включает влияние, которое среда оказывает на его идеи</w:t>
            </w:r>
          </w:p>
          <w:p w14:paraId="7677C2B3" w14:textId="77777777" w:rsidR="002551CB" w:rsidRPr="00D52E02" w:rsidRDefault="002551CB" w:rsidP="00E332E7">
            <w:pPr>
              <w:spacing w:line="276" w:lineRule="auto"/>
              <w:contextualSpacing/>
              <w:rPr>
                <w:color w:val="000000"/>
              </w:rPr>
            </w:pPr>
            <w:r w:rsidRPr="00D52E02">
              <w:rPr>
                <w:color w:val="000000"/>
              </w:rPr>
              <w:t xml:space="preserve">и поведение. </w:t>
            </w:r>
          </w:p>
        </w:tc>
      </w:tr>
      <w:tr w:rsidR="002551CB" w:rsidRPr="00D52E02" w14:paraId="5C9A5697" w14:textId="77777777" w:rsidTr="004E1A5B">
        <w:tc>
          <w:tcPr>
            <w:tcW w:w="2122" w:type="dxa"/>
          </w:tcPr>
          <w:p w14:paraId="0DA227E0" w14:textId="77777777" w:rsidR="002551CB" w:rsidRPr="00D52E02" w:rsidRDefault="002551CB" w:rsidP="00E332E7">
            <w:pPr>
              <w:spacing w:line="276" w:lineRule="auto"/>
              <w:contextualSpacing/>
              <w:rPr>
                <w:color w:val="000000"/>
              </w:rPr>
            </w:pPr>
            <w:r w:rsidRPr="00D52E02">
              <w:rPr>
                <w:color w:val="000000"/>
              </w:rPr>
              <w:t>Социокультурные ценности</w:t>
            </w:r>
          </w:p>
        </w:tc>
        <w:tc>
          <w:tcPr>
            <w:tcW w:w="7218" w:type="dxa"/>
          </w:tcPr>
          <w:p w14:paraId="20E06BF5" w14:textId="77777777" w:rsidR="002551CB" w:rsidRPr="00D52E02" w:rsidRDefault="002551CB" w:rsidP="00E332E7">
            <w:pPr>
              <w:spacing w:line="276" w:lineRule="auto"/>
              <w:contextualSpacing/>
              <w:rPr>
                <w:color w:val="000000"/>
              </w:rPr>
            </w:pPr>
            <w:r w:rsidRPr="00D52E02">
              <w:rPr>
                <w:color w:val="000000"/>
              </w:rPr>
              <w:t xml:space="preserve">основные жизненные смыслы, определяющие отношение человека к окружающей действительности и детерминирующие основные модели социального поведения, которыми руководствуется человек </w:t>
            </w:r>
            <w:r w:rsidRPr="00D52E02">
              <w:rPr>
                <w:color w:val="000000"/>
              </w:rPr>
              <w:lastRenderedPageBreak/>
              <w:t xml:space="preserve">в повседневной жизни и деятельности; являются определяющей структурно-содержательной основой программы воспитания. </w:t>
            </w:r>
          </w:p>
        </w:tc>
      </w:tr>
      <w:tr w:rsidR="002551CB" w:rsidRPr="00D52E02" w14:paraId="4424967D" w14:textId="77777777" w:rsidTr="004E1A5B">
        <w:tc>
          <w:tcPr>
            <w:tcW w:w="2122" w:type="dxa"/>
          </w:tcPr>
          <w:p w14:paraId="27F8CEBA" w14:textId="77777777" w:rsidR="002551CB" w:rsidRPr="00D52E02" w:rsidRDefault="002551CB" w:rsidP="00E332E7">
            <w:pPr>
              <w:spacing w:line="276" w:lineRule="auto"/>
              <w:contextualSpacing/>
              <w:rPr>
                <w:color w:val="000000"/>
              </w:rPr>
            </w:pPr>
            <w:r w:rsidRPr="00D52E02">
              <w:rPr>
                <w:color w:val="000000"/>
              </w:rPr>
              <w:lastRenderedPageBreak/>
              <w:t>Уклад</w:t>
            </w:r>
          </w:p>
        </w:tc>
        <w:tc>
          <w:tcPr>
            <w:tcW w:w="7218" w:type="dxa"/>
          </w:tcPr>
          <w:p w14:paraId="0F1F7051" w14:textId="77777777" w:rsidR="002551CB" w:rsidRPr="00D52E02" w:rsidRDefault="002551CB" w:rsidP="00E332E7">
            <w:pPr>
              <w:spacing w:line="276" w:lineRule="auto"/>
              <w:contextualSpacing/>
              <w:rPr>
                <w:color w:val="000000"/>
              </w:rPr>
            </w:pPr>
            <w:r w:rsidRPr="00D52E02">
              <w:rPr>
                <w:color w:val="000000"/>
              </w:rPr>
              <w:t>система отношений в образовательной организации, сложившаяся на основе нравственно-ценностных идеалов, традиций и характера организации различных воспитательных процессов. Уклад основан на социокультурном контексте; определяет смысл, стиль и характер взаимоотношений в ОО. Уклад всегда основывается на человеческой культуре, поэтому объединяет в себе устоявшийся порядок жизни, общественный договор, нормы и правила, традиции, психологический климат (атмосферу), безопасность и систему ценностей дошкольного воспитания.</w:t>
            </w:r>
          </w:p>
        </w:tc>
      </w:tr>
    </w:tbl>
    <w:p w14:paraId="4AAE02B1" w14:textId="77777777" w:rsidR="002551CB" w:rsidRDefault="002551CB" w:rsidP="002551CB">
      <w:pPr>
        <w:jc w:val="center"/>
        <w:rPr>
          <w:b/>
          <w:sz w:val="28"/>
          <w:szCs w:val="28"/>
        </w:rPr>
      </w:pPr>
    </w:p>
    <w:p w14:paraId="10AA0C82" w14:textId="77777777" w:rsidR="002551CB" w:rsidRDefault="002551CB" w:rsidP="002551CB">
      <w:pPr>
        <w:jc w:val="center"/>
        <w:rPr>
          <w:b/>
          <w:sz w:val="28"/>
          <w:szCs w:val="28"/>
        </w:rPr>
      </w:pPr>
    </w:p>
    <w:p w14:paraId="66AE8049" w14:textId="77777777" w:rsidR="002551CB" w:rsidRDefault="002551CB" w:rsidP="002551CB">
      <w:pPr>
        <w:jc w:val="center"/>
        <w:rPr>
          <w:b/>
          <w:sz w:val="28"/>
          <w:szCs w:val="28"/>
        </w:rPr>
      </w:pPr>
    </w:p>
    <w:p w14:paraId="4F7C5F0A" w14:textId="77777777" w:rsidR="002551CB" w:rsidRDefault="002551CB" w:rsidP="002551CB">
      <w:pPr>
        <w:jc w:val="center"/>
        <w:rPr>
          <w:b/>
          <w:sz w:val="28"/>
          <w:szCs w:val="28"/>
        </w:rPr>
      </w:pPr>
    </w:p>
    <w:p w14:paraId="7156D966" w14:textId="77777777" w:rsidR="002551CB" w:rsidRDefault="002551CB" w:rsidP="002551CB">
      <w:pPr>
        <w:jc w:val="center"/>
        <w:rPr>
          <w:b/>
          <w:sz w:val="28"/>
          <w:szCs w:val="28"/>
        </w:rPr>
      </w:pPr>
    </w:p>
    <w:p w14:paraId="2BDF04EF" w14:textId="77777777" w:rsidR="002551CB" w:rsidRDefault="002551CB" w:rsidP="002551CB">
      <w:pPr>
        <w:jc w:val="center"/>
        <w:rPr>
          <w:b/>
          <w:sz w:val="28"/>
          <w:szCs w:val="28"/>
        </w:rPr>
      </w:pPr>
    </w:p>
    <w:p w14:paraId="25CD0770" w14:textId="77777777" w:rsidR="002551CB" w:rsidRDefault="002551CB" w:rsidP="002551CB">
      <w:pPr>
        <w:jc w:val="center"/>
        <w:rPr>
          <w:b/>
          <w:sz w:val="28"/>
          <w:szCs w:val="28"/>
        </w:rPr>
      </w:pPr>
    </w:p>
    <w:p w14:paraId="45A31985" w14:textId="77777777" w:rsidR="002551CB" w:rsidRDefault="002551CB" w:rsidP="002551CB">
      <w:pPr>
        <w:jc w:val="center"/>
        <w:rPr>
          <w:b/>
          <w:sz w:val="28"/>
          <w:szCs w:val="28"/>
        </w:rPr>
      </w:pPr>
    </w:p>
    <w:p w14:paraId="1D16E83F" w14:textId="77777777" w:rsidR="002551CB" w:rsidRDefault="002551CB" w:rsidP="002551CB">
      <w:pPr>
        <w:jc w:val="center"/>
        <w:rPr>
          <w:b/>
          <w:sz w:val="28"/>
          <w:szCs w:val="28"/>
        </w:rPr>
      </w:pPr>
    </w:p>
    <w:p w14:paraId="12D88611" w14:textId="77777777" w:rsidR="002551CB" w:rsidRDefault="002551CB" w:rsidP="002551CB">
      <w:pPr>
        <w:jc w:val="center"/>
        <w:rPr>
          <w:b/>
          <w:sz w:val="28"/>
          <w:szCs w:val="28"/>
        </w:rPr>
      </w:pPr>
    </w:p>
    <w:p w14:paraId="179BF11A" w14:textId="77777777" w:rsidR="002551CB" w:rsidRDefault="002551CB" w:rsidP="002551CB">
      <w:pPr>
        <w:rPr>
          <w:b/>
          <w:sz w:val="28"/>
          <w:szCs w:val="28"/>
        </w:rPr>
      </w:pPr>
    </w:p>
    <w:p w14:paraId="6A3EC130" w14:textId="77777777" w:rsidR="002551CB" w:rsidRDefault="002551CB" w:rsidP="002551CB">
      <w:pPr>
        <w:rPr>
          <w:b/>
          <w:sz w:val="28"/>
          <w:szCs w:val="28"/>
        </w:rPr>
        <w:sectPr w:rsidR="002551CB" w:rsidSect="00414E4D">
          <w:pgSz w:w="11901" w:h="16840"/>
          <w:pgMar w:top="1134" w:right="850" w:bottom="1134" w:left="1701" w:header="709" w:footer="709" w:gutter="0"/>
          <w:cols w:space="708"/>
          <w:titlePg/>
          <w:docGrid w:linePitch="360"/>
        </w:sectPr>
      </w:pPr>
    </w:p>
    <w:p w14:paraId="560589F8" w14:textId="77777777" w:rsidR="002551CB" w:rsidRDefault="002551CB" w:rsidP="004E1A5B">
      <w:pPr>
        <w:rPr>
          <w:b/>
          <w:bCs/>
          <w:sz w:val="28"/>
          <w:szCs w:val="28"/>
        </w:rPr>
      </w:pPr>
    </w:p>
    <w:p w14:paraId="2D8AC75C" w14:textId="77777777" w:rsidR="002551CB" w:rsidRDefault="002551CB" w:rsidP="002551CB">
      <w:pPr>
        <w:ind w:firstLine="708"/>
        <w:jc w:val="center"/>
        <w:rPr>
          <w:b/>
          <w:bCs/>
          <w:sz w:val="28"/>
          <w:szCs w:val="28"/>
        </w:rPr>
      </w:pPr>
    </w:p>
    <w:p w14:paraId="400EED36" w14:textId="77777777" w:rsidR="002551CB" w:rsidRDefault="002551CB" w:rsidP="002551CB">
      <w:pPr>
        <w:ind w:firstLine="708"/>
        <w:jc w:val="center"/>
        <w:rPr>
          <w:b/>
          <w:bCs/>
          <w:sz w:val="28"/>
          <w:szCs w:val="28"/>
        </w:rPr>
      </w:pPr>
    </w:p>
    <w:p w14:paraId="17AF13D3" w14:textId="77777777" w:rsidR="002551CB" w:rsidRDefault="002551CB" w:rsidP="002551CB">
      <w:pPr>
        <w:ind w:firstLine="708"/>
        <w:jc w:val="center"/>
        <w:rPr>
          <w:b/>
          <w:bCs/>
          <w:sz w:val="28"/>
          <w:szCs w:val="28"/>
        </w:rPr>
      </w:pPr>
    </w:p>
    <w:p w14:paraId="32984C03" w14:textId="77777777" w:rsidR="002551CB" w:rsidRDefault="002551CB" w:rsidP="002551CB">
      <w:pPr>
        <w:ind w:firstLine="708"/>
        <w:jc w:val="center"/>
        <w:rPr>
          <w:b/>
          <w:bCs/>
          <w:sz w:val="28"/>
          <w:szCs w:val="28"/>
        </w:rPr>
      </w:pPr>
    </w:p>
    <w:p w14:paraId="17A8D813" w14:textId="77777777" w:rsidR="002551CB" w:rsidRDefault="002551CB" w:rsidP="002551CB">
      <w:pPr>
        <w:ind w:firstLine="708"/>
        <w:jc w:val="center"/>
        <w:rPr>
          <w:b/>
          <w:bCs/>
          <w:sz w:val="28"/>
          <w:szCs w:val="28"/>
        </w:rPr>
      </w:pPr>
    </w:p>
    <w:p w14:paraId="4376013B" w14:textId="77777777" w:rsidR="002551CB" w:rsidRDefault="002551CB" w:rsidP="002551CB">
      <w:pPr>
        <w:ind w:firstLine="708"/>
        <w:jc w:val="center"/>
        <w:rPr>
          <w:b/>
          <w:bCs/>
          <w:sz w:val="28"/>
          <w:szCs w:val="28"/>
        </w:rPr>
      </w:pPr>
    </w:p>
    <w:p w14:paraId="211A1458" w14:textId="77777777" w:rsidR="002551CB" w:rsidRDefault="002551CB" w:rsidP="002551CB">
      <w:pPr>
        <w:ind w:firstLine="708"/>
        <w:jc w:val="center"/>
        <w:rPr>
          <w:b/>
          <w:bCs/>
          <w:sz w:val="28"/>
          <w:szCs w:val="28"/>
        </w:rPr>
      </w:pPr>
    </w:p>
    <w:p w14:paraId="008B3AA1" w14:textId="77777777" w:rsidR="002551CB" w:rsidRDefault="002551CB" w:rsidP="002551CB">
      <w:pPr>
        <w:ind w:firstLine="708"/>
        <w:jc w:val="center"/>
        <w:rPr>
          <w:b/>
          <w:bCs/>
          <w:sz w:val="28"/>
          <w:szCs w:val="28"/>
        </w:rPr>
      </w:pPr>
    </w:p>
    <w:p w14:paraId="7854F0FA" w14:textId="77777777" w:rsidR="002551CB" w:rsidRDefault="002551CB" w:rsidP="002551CB">
      <w:pPr>
        <w:ind w:firstLine="708"/>
        <w:jc w:val="center"/>
        <w:rPr>
          <w:b/>
          <w:bCs/>
          <w:sz w:val="28"/>
          <w:szCs w:val="28"/>
        </w:rPr>
      </w:pPr>
    </w:p>
    <w:p w14:paraId="6DAD9364" w14:textId="77777777" w:rsidR="002551CB" w:rsidRDefault="002551CB" w:rsidP="002551CB">
      <w:pPr>
        <w:ind w:firstLine="708"/>
        <w:jc w:val="center"/>
        <w:rPr>
          <w:b/>
          <w:bCs/>
          <w:sz w:val="28"/>
          <w:szCs w:val="28"/>
        </w:rPr>
      </w:pPr>
    </w:p>
    <w:p w14:paraId="36FC505A" w14:textId="77777777" w:rsidR="002551CB" w:rsidRDefault="002551CB" w:rsidP="002551CB">
      <w:pPr>
        <w:ind w:firstLine="708"/>
        <w:jc w:val="center"/>
        <w:rPr>
          <w:b/>
          <w:bCs/>
          <w:sz w:val="28"/>
          <w:szCs w:val="28"/>
        </w:rPr>
      </w:pPr>
    </w:p>
    <w:p w14:paraId="08A34B44" w14:textId="77777777" w:rsidR="002551CB" w:rsidRDefault="002551CB" w:rsidP="002551CB">
      <w:pPr>
        <w:ind w:firstLine="708"/>
        <w:jc w:val="center"/>
        <w:rPr>
          <w:b/>
          <w:bCs/>
          <w:sz w:val="28"/>
          <w:szCs w:val="28"/>
        </w:rPr>
      </w:pPr>
    </w:p>
    <w:p w14:paraId="7B8B1683" w14:textId="77777777" w:rsidR="002551CB" w:rsidRDefault="002551CB" w:rsidP="002551CB">
      <w:pPr>
        <w:ind w:firstLine="708"/>
        <w:jc w:val="center"/>
        <w:rPr>
          <w:b/>
          <w:bCs/>
          <w:sz w:val="28"/>
          <w:szCs w:val="28"/>
        </w:rPr>
      </w:pPr>
    </w:p>
    <w:p w14:paraId="21EBA33E" w14:textId="77777777" w:rsidR="002551CB" w:rsidRDefault="002551CB" w:rsidP="002551CB">
      <w:pPr>
        <w:ind w:firstLine="708"/>
        <w:jc w:val="center"/>
        <w:rPr>
          <w:b/>
          <w:bCs/>
          <w:sz w:val="28"/>
          <w:szCs w:val="28"/>
        </w:rPr>
      </w:pPr>
    </w:p>
    <w:p w14:paraId="67E23A8B" w14:textId="77777777" w:rsidR="002551CB" w:rsidRDefault="002551CB" w:rsidP="002551CB">
      <w:pPr>
        <w:ind w:firstLine="708"/>
        <w:jc w:val="center"/>
        <w:rPr>
          <w:b/>
          <w:bCs/>
          <w:sz w:val="28"/>
          <w:szCs w:val="28"/>
        </w:rPr>
      </w:pPr>
    </w:p>
    <w:p w14:paraId="6CECC919" w14:textId="77777777" w:rsidR="002551CB" w:rsidRDefault="002551CB" w:rsidP="002551CB">
      <w:pPr>
        <w:ind w:firstLine="708"/>
        <w:jc w:val="center"/>
        <w:rPr>
          <w:b/>
          <w:bCs/>
          <w:sz w:val="28"/>
          <w:szCs w:val="28"/>
        </w:rPr>
      </w:pPr>
    </w:p>
    <w:p w14:paraId="52EBC5C8" w14:textId="77777777" w:rsidR="002551CB" w:rsidRDefault="002551CB" w:rsidP="002551CB">
      <w:pPr>
        <w:ind w:firstLine="708"/>
        <w:jc w:val="center"/>
        <w:rPr>
          <w:b/>
          <w:bCs/>
          <w:sz w:val="28"/>
          <w:szCs w:val="28"/>
        </w:rPr>
      </w:pPr>
    </w:p>
    <w:p w14:paraId="3A0F73AE" w14:textId="77777777" w:rsidR="002551CB" w:rsidRDefault="002551CB" w:rsidP="002551CB">
      <w:pPr>
        <w:ind w:firstLine="708"/>
        <w:jc w:val="center"/>
        <w:rPr>
          <w:b/>
          <w:bCs/>
          <w:sz w:val="28"/>
          <w:szCs w:val="28"/>
        </w:rPr>
      </w:pPr>
    </w:p>
    <w:p w14:paraId="7DD5B4DF" w14:textId="77777777" w:rsidR="002551CB" w:rsidRDefault="002551CB" w:rsidP="002551CB">
      <w:pPr>
        <w:ind w:firstLine="708"/>
        <w:jc w:val="center"/>
        <w:rPr>
          <w:b/>
          <w:bCs/>
          <w:sz w:val="28"/>
          <w:szCs w:val="28"/>
        </w:rPr>
      </w:pPr>
    </w:p>
    <w:p w14:paraId="0A88C6FA" w14:textId="77777777" w:rsidR="002551CB" w:rsidRDefault="002551CB" w:rsidP="002551CB">
      <w:pPr>
        <w:ind w:firstLine="708"/>
        <w:jc w:val="center"/>
        <w:rPr>
          <w:b/>
          <w:bCs/>
          <w:sz w:val="28"/>
          <w:szCs w:val="28"/>
        </w:rPr>
      </w:pPr>
    </w:p>
    <w:p w14:paraId="3C4610F4" w14:textId="77777777" w:rsidR="002551CB" w:rsidRDefault="002551CB" w:rsidP="002551CB">
      <w:pPr>
        <w:ind w:firstLine="708"/>
        <w:jc w:val="center"/>
        <w:rPr>
          <w:b/>
          <w:bCs/>
          <w:sz w:val="28"/>
          <w:szCs w:val="28"/>
        </w:rPr>
      </w:pPr>
    </w:p>
    <w:p w14:paraId="670539F4" w14:textId="77777777" w:rsidR="002551CB" w:rsidRDefault="002551CB" w:rsidP="002551CB">
      <w:pPr>
        <w:ind w:firstLine="708"/>
        <w:jc w:val="center"/>
        <w:rPr>
          <w:b/>
          <w:bCs/>
          <w:sz w:val="28"/>
          <w:szCs w:val="28"/>
        </w:rPr>
      </w:pPr>
    </w:p>
    <w:sectPr w:rsidR="002551CB" w:rsidSect="004B1424">
      <w:pgSz w:w="16840" w:h="11901" w:orient="landscape"/>
      <w:pgMar w:top="568"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F7F91" w14:textId="77777777" w:rsidR="00483FFB" w:rsidRDefault="00483FFB" w:rsidP="002551CB">
      <w:r>
        <w:separator/>
      </w:r>
    </w:p>
  </w:endnote>
  <w:endnote w:type="continuationSeparator" w:id="0">
    <w:p w14:paraId="34796239" w14:textId="77777777" w:rsidR="00483FFB" w:rsidRDefault="00483FFB" w:rsidP="00255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ZapfDingbats">
    <w:altName w:val="Zapf Dingbats"/>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B3F6" w14:textId="77777777" w:rsidR="002551CB" w:rsidRDefault="002551CB">
    <w:pPr>
      <w:jc w:val="center"/>
    </w:pPr>
    <w:r>
      <w:fldChar w:fldCharType="begin"/>
    </w:r>
    <w:r>
      <w:instrText>PAGE   \* MERGEFORMAT</w:instrText>
    </w:r>
    <w:r>
      <w:fldChar w:fldCharType="separate"/>
    </w:r>
    <w:r>
      <w:rPr>
        <w:noProof/>
      </w:rPr>
      <w:t>11</w:t>
    </w:r>
    <w:r>
      <w:fldChar w:fldCharType="end"/>
    </w:r>
  </w:p>
  <w:p w14:paraId="114BA3D6" w14:textId="77777777" w:rsidR="002551CB" w:rsidRDefault="002551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2682F" w14:textId="77777777" w:rsidR="00483FFB" w:rsidRDefault="00483FFB" w:rsidP="002551CB">
      <w:r>
        <w:separator/>
      </w:r>
    </w:p>
  </w:footnote>
  <w:footnote w:type="continuationSeparator" w:id="0">
    <w:p w14:paraId="0824FB23" w14:textId="77777777" w:rsidR="00483FFB" w:rsidRDefault="00483FFB" w:rsidP="002551CB">
      <w:r>
        <w:continuationSeparator/>
      </w:r>
    </w:p>
  </w:footnote>
  <w:footnote w:id="1">
    <w:p w14:paraId="231BE5CC" w14:textId="39D1CA47" w:rsidR="002551CB" w:rsidRPr="00F6232D" w:rsidRDefault="002551CB" w:rsidP="002551CB">
      <w:r>
        <w:rPr>
          <w:rStyle w:val="a7"/>
        </w:rPr>
        <w:footnoteRef/>
      </w:r>
      <w:r>
        <w:t xml:space="preserve"> п. 2) Ст.2 </w:t>
      </w:r>
      <w:r w:rsidRPr="00F6232D">
        <w:t>Федеральн</w:t>
      </w:r>
      <w:r>
        <w:t>ого</w:t>
      </w:r>
      <w:r w:rsidRPr="00F6232D">
        <w:t xml:space="preserve"> Закон</w:t>
      </w:r>
      <w:r>
        <w:t>а от 31.07.2020</w:t>
      </w:r>
      <w:r w:rsidRPr="00F6232D">
        <w:t xml:space="preserve"> № 304-ФЗ «О внесении изменений в Федеральный закон</w:t>
      </w:r>
      <w:r w:rsidR="00E217ED">
        <w:t xml:space="preserve"> </w:t>
      </w:r>
      <w:r w:rsidRPr="00F6232D">
        <w:t>«Об образовании в Российской Федерации» по вопросам воспитания обучающихся»</w:t>
      </w:r>
    </w:p>
  </w:footnote>
  <w:footnote w:id="2">
    <w:p w14:paraId="004B8713" w14:textId="77777777" w:rsidR="002551CB" w:rsidRDefault="002551CB" w:rsidP="002551CB">
      <w:r>
        <w:rPr>
          <w:rStyle w:val="a7"/>
        </w:rPr>
        <w:footnoteRef/>
      </w:r>
      <w:r w:rsidRPr="00CF5844">
        <w:t xml:space="preserve"> </w:t>
      </w:r>
      <w:r>
        <w:t xml:space="preserve">Ст.2 </w:t>
      </w:r>
      <w:r w:rsidRPr="00F6232D">
        <w:t>Федеральн</w:t>
      </w:r>
      <w:r>
        <w:t>ого</w:t>
      </w:r>
      <w:r w:rsidRPr="00F6232D">
        <w:t xml:space="preserve"> Закон</w:t>
      </w:r>
      <w:r>
        <w:t>а от 31.07.2020</w:t>
      </w:r>
      <w:r w:rsidRPr="00F6232D">
        <w:t xml:space="preserve"> № 304-ФЗ «О внесении изменений в Федеральный закон</w:t>
      </w:r>
    </w:p>
    <w:p w14:paraId="6C89A4B7" w14:textId="77777777" w:rsidR="002551CB" w:rsidRPr="00CF5844" w:rsidRDefault="002551CB" w:rsidP="002551CB">
      <w:r w:rsidRPr="00F6232D">
        <w:t>«Об образовании в Российской Федерации» по вопросам воспитания обучающихся</w:t>
      </w:r>
    </w:p>
  </w:footnote>
  <w:footnote w:id="3">
    <w:p w14:paraId="7780DEE3" w14:textId="77777777" w:rsidR="002551CB" w:rsidRPr="00817FBC" w:rsidRDefault="002551CB" w:rsidP="002551CB">
      <w:pPr>
        <w:contextualSpacing/>
      </w:pPr>
      <w:r>
        <w:rPr>
          <w:rStyle w:val="a7"/>
        </w:rPr>
        <w:footnoteRef/>
      </w:r>
      <w:r w:rsidRPr="00817FBC">
        <w:t xml:space="preserve"> </w:t>
      </w:r>
      <w:r w:rsidRPr="00317D2D">
        <w:rPr>
          <w:sz w:val="20"/>
          <w:szCs w:val="20"/>
        </w:rPr>
        <w:t>Приказ Министерства образования и науки Российской Федерации (Минобрнауки России) от 17 октября 2013 г. N 1155 г. Москва «Об утверждении федерального государственного образовательного стандарта дошкольного образования</w:t>
      </w:r>
      <w:r>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BB2D2A0"/>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9510FE"/>
    <w:multiLevelType w:val="hybridMultilevel"/>
    <w:tmpl w:val="28DCDDBE"/>
    <w:lvl w:ilvl="0" w:tplc="84400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7F799A"/>
    <w:multiLevelType w:val="hybridMultilevel"/>
    <w:tmpl w:val="9216DD1C"/>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8670256"/>
    <w:multiLevelType w:val="hybridMultilevel"/>
    <w:tmpl w:val="A49C9062"/>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9C03419"/>
    <w:multiLevelType w:val="hybridMultilevel"/>
    <w:tmpl w:val="742EABB8"/>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AEE0DA3"/>
    <w:multiLevelType w:val="hybridMultilevel"/>
    <w:tmpl w:val="A22CEFF2"/>
    <w:lvl w:ilvl="0" w:tplc="84400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481D1C"/>
    <w:multiLevelType w:val="hybridMultilevel"/>
    <w:tmpl w:val="56403044"/>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D748F1"/>
    <w:multiLevelType w:val="hybridMultilevel"/>
    <w:tmpl w:val="DF6A954C"/>
    <w:lvl w:ilvl="0" w:tplc="9FA61B7C">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B613B6"/>
    <w:multiLevelType w:val="hybridMultilevel"/>
    <w:tmpl w:val="E1587DFC"/>
    <w:lvl w:ilvl="0" w:tplc="84400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FE6DE0"/>
    <w:multiLevelType w:val="hybridMultilevel"/>
    <w:tmpl w:val="0A7449E4"/>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98D7141"/>
    <w:multiLevelType w:val="hybridMultilevel"/>
    <w:tmpl w:val="4C70F982"/>
    <w:lvl w:ilvl="0" w:tplc="84400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ABE1CE0"/>
    <w:multiLevelType w:val="hybridMultilevel"/>
    <w:tmpl w:val="DC8EBCEA"/>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BDC0E46"/>
    <w:multiLevelType w:val="hybridMultilevel"/>
    <w:tmpl w:val="2BFE1AE0"/>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342E11"/>
    <w:multiLevelType w:val="hybridMultilevel"/>
    <w:tmpl w:val="FAF41732"/>
    <w:lvl w:ilvl="0" w:tplc="84400344">
      <w:start w:val="1"/>
      <w:numFmt w:val="bullet"/>
      <w:lvlText w:val=""/>
      <w:lvlJc w:val="left"/>
      <w:pPr>
        <w:ind w:left="5682" w:hanging="360"/>
      </w:pPr>
      <w:rPr>
        <w:rFonts w:ascii="Symbol" w:hAnsi="Symbol" w:hint="default"/>
      </w:rPr>
    </w:lvl>
    <w:lvl w:ilvl="1" w:tplc="04190003" w:tentative="1">
      <w:start w:val="1"/>
      <w:numFmt w:val="bullet"/>
      <w:lvlText w:val="o"/>
      <w:lvlJc w:val="left"/>
      <w:pPr>
        <w:ind w:left="6402" w:hanging="360"/>
      </w:pPr>
      <w:rPr>
        <w:rFonts w:ascii="Courier New" w:hAnsi="Courier New" w:cs="Courier New" w:hint="default"/>
      </w:rPr>
    </w:lvl>
    <w:lvl w:ilvl="2" w:tplc="04190005" w:tentative="1">
      <w:start w:val="1"/>
      <w:numFmt w:val="bullet"/>
      <w:lvlText w:val=""/>
      <w:lvlJc w:val="left"/>
      <w:pPr>
        <w:ind w:left="7122" w:hanging="360"/>
      </w:pPr>
      <w:rPr>
        <w:rFonts w:ascii="Wingdings" w:hAnsi="Wingdings" w:hint="default"/>
      </w:rPr>
    </w:lvl>
    <w:lvl w:ilvl="3" w:tplc="04190001" w:tentative="1">
      <w:start w:val="1"/>
      <w:numFmt w:val="bullet"/>
      <w:lvlText w:val=""/>
      <w:lvlJc w:val="left"/>
      <w:pPr>
        <w:ind w:left="7842" w:hanging="360"/>
      </w:pPr>
      <w:rPr>
        <w:rFonts w:ascii="Symbol" w:hAnsi="Symbol" w:hint="default"/>
      </w:rPr>
    </w:lvl>
    <w:lvl w:ilvl="4" w:tplc="04190003" w:tentative="1">
      <w:start w:val="1"/>
      <w:numFmt w:val="bullet"/>
      <w:lvlText w:val="o"/>
      <w:lvlJc w:val="left"/>
      <w:pPr>
        <w:ind w:left="8562" w:hanging="360"/>
      </w:pPr>
      <w:rPr>
        <w:rFonts w:ascii="Courier New" w:hAnsi="Courier New" w:cs="Courier New" w:hint="default"/>
      </w:rPr>
    </w:lvl>
    <w:lvl w:ilvl="5" w:tplc="04190005" w:tentative="1">
      <w:start w:val="1"/>
      <w:numFmt w:val="bullet"/>
      <w:lvlText w:val=""/>
      <w:lvlJc w:val="left"/>
      <w:pPr>
        <w:ind w:left="9282" w:hanging="360"/>
      </w:pPr>
      <w:rPr>
        <w:rFonts w:ascii="Wingdings" w:hAnsi="Wingdings" w:hint="default"/>
      </w:rPr>
    </w:lvl>
    <w:lvl w:ilvl="6" w:tplc="04190001" w:tentative="1">
      <w:start w:val="1"/>
      <w:numFmt w:val="bullet"/>
      <w:lvlText w:val=""/>
      <w:lvlJc w:val="left"/>
      <w:pPr>
        <w:ind w:left="10002" w:hanging="360"/>
      </w:pPr>
      <w:rPr>
        <w:rFonts w:ascii="Symbol" w:hAnsi="Symbol" w:hint="default"/>
      </w:rPr>
    </w:lvl>
    <w:lvl w:ilvl="7" w:tplc="04190003" w:tentative="1">
      <w:start w:val="1"/>
      <w:numFmt w:val="bullet"/>
      <w:lvlText w:val="o"/>
      <w:lvlJc w:val="left"/>
      <w:pPr>
        <w:ind w:left="10722" w:hanging="360"/>
      </w:pPr>
      <w:rPr>
        <w:rFonts w:ascii="Courier New" w:hAnsi="Courier New" w:cs="Courier New" w:hint="default"/>
      </w:rPr>
    </w:lvl>
    <w:lvl w:ilvl="8" w:tplc="04190005" w:tentative="1">
      <w:start w:val="1"/>
      <w:numFmt w:val="bullet"/>
      <w:lvlText w:val=""/>
      <w:lvlJc w:val="left"/>
      <w:pPr>
        <w:ind w:left="11442" w:hanging="360"/>
      </w:pPr>
      <w:rPr>
        <w:rFonts w:ascii="Wingdings" w:hAnsi="Wingdings" w:hint="default"/>
      </w:rPr>
    </w:lvl>
  </w:abstractNum>
  <w:abstractNum w:abstractNumId="14" w15:restartNumberingAfterBreak="0">
    <w:nsid w:val="25C11C24"/>
    <w:multiLevelType w:val="hybridMultilevel"/>
    <w:tmpl w:val="3102894C"/>
    <w:lvl w:ilvl="0" w:tplc="DD7EAA0C">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3B08B1"/>
    <w:multiLevelType w:val="hybridMultilevel"/>
    <w:tmpl w:val="4FF02CCC"/>
    <w:lvl w:ilvl="0" w:tplc="844003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2BCC704A"/>
    <w:multiLevelType w:val="hybridMultilevel"/>
    <w:tmpl w:val="34F032EC"/>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7310F8"/>
    <w:multiLevelType w:val="hybridMultilevel"/>
    <w:tmpl w:val="FF52B7F8"/>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0C0390"/>
    <w:multiLevelType w:val="hybridMultilevel"/>
    <w:tmpl w:val="D7AA49CE"/>
    <w:lvl w:ilvl="0" w:tplc="9ED49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2133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E15936"/>
    <w:multiLevelType w:val="hybridMultilevel"/>
    <w:tmpl w:val="8124DDC6"/>
    <w:lvl w:ilvl="0" w:tplc="29E235A4">
      <w:start w:val="1"/>
      <w:numFmt w:val="bullet"/>
      <w:lvlText w:val=""/>
      <w:lvlJc w:val="left"/>
      <w:pPr>
        <w:ind w:left="2346" w:hanging="360"/>
      </w:pPr>
      <w:rPr>
        <w:rFonts w:ascii="Symbol" w:hAnsi="Symbol" w:hint="default"/>
      </w:rPr>
    </w:lvl>
    <w:lvl w:ilvl="1" w:tplc="04090003" w:tentative="1">
      <w:start w:val="1"/>
      <w:numFmt w:val="bullet"/>
      <w:lvlText w:val="o"/>
      <w:lvlJc w:val="left"/>
      <w:pPr>
        <w:ind w:left="3066" w:hanging="360"/>
      </w:pPr>
      <w:rPr>
        <w:rFonts w:ascii="Courier New" w:hAnsi="Courier New" w:hint="default"/>
      </w:rPr>
    </w:lvl>
    <w:lvl w:ilvl="2" w:tplc="04090005" w:tentative="1">
      <w:start w:val="1"/>
      <w:numFmt w:val="bullet"/>
      <w:lvlText w:val=""/>
      <w:lvlJc w:val="left"/>
      <w:pPr>
        <w:ind w:left="3786" w:hanging="360"/>
      </w:pPr>
      <w:rPr>
        <w:rFonts w:ascii="Wingdings" w:hAnsi="Wingdings" w:hint="default"/>
      </w:rPr>
    </w:lvl>
    <w:lvl w:ilvl="3" w:tplc="04090001" w:tentative="1">
      <w:start w:val="1"/>
      <w:numFmt w:val="bullet"/>
      <w:lvlText w:val=""/>
      <w:lvlJc w:val="left"/>
      <w:pPr>
        <w:ind w:left="4506" w:hanging="360"/>
      </w:pPr>
      <w:rPr>
        <w:rFonts w:ascii="Symbol" w:hAnsi="Symbol" w:hint="default"/>
      </w:rPr>
    </w:lvl>
    <w:lvl w:ilvl="4" w:tplc="04090003" w:tentative="1">
      <w:start w:val="1"/>
      <w:numFmt w:val="bullet"/>
      <w:lvlText w:val="o"/>
      <w:lvlJc w:val="left"/>
      <w:pPr>
        <w:ind w:left="5226" w:hanging="360"/>
      </w:pPr>
      <w:rPr>
        <w:rFonts w:ascii="Courier New" w:hAnsi="Courier New" w:hint="default"/>
      </w:rPr>
    </w:lvl>
    <w:lvl w:ilvl="5" w:tplc="04090005" w:tentative="1">
      <w:start w:val="1"/>
      <w:numFmt w:val="bullet"/>
      <w:lvlText w:val=""/>
      <w:lvlJc w:val="left"/>
      <w:pPr>
        <w:ind w:left="5946" w:hanging="360"/>
      </w:pPr>
      <w:rPr>
        <w:rFonts w:ascii="Wingdings" w:hAnsi="Wingdings" w:hint="default"/>
      </w:rPr>
    </w:lvl>
    <w:lvl w:ilvl="6" w:tplc="04090001" w:tentative="1">
      <w:start w:val="1"/>
      <w:numFmt w:val="bullet"/>
      <w:lvlText w:val=""/>
      <w:lvlJc w:val="left"/>
      <w:pPr>
        <w:ind w:left="6666" w:hanging="360"/>
      </w:pPr>
      <w:rPr>
        <w:rFonts w:ascii="Symbol" w:hAnsi="Symbol" w:hint="default"/>
      </w:rPr>
    </w:lvl>
    <w:lvl w:ilvl="7" w:tplc="04090003" w:tentative="1">
      <w:start w:val="1"/>
      <w:numFmt w:val="bullet"/>
      <w:lvlText w:val="o"/>
      <w:lvlJc w:val="left"/>
      <w:pPr>
        <w:ind w:left="7386" w:hanging="360"/>
      </w:pPr>
      <w:rPr>
        <w:rFonts w:ascii="Courier New" w:hAnsi="Courier New" w:hint="default"/>
      </w:rPr>
    </w:lvl>
    <w:lvl w:ilvl="8" w:tplc="04090005" w:tentative="1">
      <w:start w:val="1"/>
      <w:numFmt w:val="bullet"/>
      <w:lvlText w:val=""/>
      <w:lvlJc w:val="left"/>
      <w:pPr>
        <w:ind w:left="8106" w:hanging="360"/>
      </w:pPr>
      <w:rPr>
        <w:rFonts w:ascii="Wingdings" w:hAnsi="Wingdings" w:hint="default"/>
      </w:rPr>
    </w:lvl>
  </w:abstractNum>
  <w:abstractNum w:abstractNumId="21" w15:restartNumberingAfterBreak="0">
    <w:nsid w:val="39FA6730"/>
    <w:multiLevelType w:val="hybridMultilevel"/>
    <w:tmpl w:val="E52EAF1E"/>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F21BBF"/>
    <w:multiLevelType w:val="hybridMultilevel"/>
    <w:tmpl w:val="6524A548"/>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D6A437C"/>
    <w:multiLevelType w:val="hybridMultilevel"/>
    <w:tmpl w:val="6E705AA0"/>
    <w:lvl w:ilvl="0" w:tplc="844003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DCB47D7"/>
    <w:multiLevelType w:val="hybridMultilevel"/>
    <w:tmpl w:val="B1EC3E1E"/>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1663D4"/>
    <w:multiLevelType w:val="hybridMultilevel"/>
    <w:tmpl w:val="04F6D360"/>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0C74F8F"/>
    <w:multiLevelType w:val="hybridMultilevel"/>
    <w:tmpl w:val="CBA04E40"/>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477A6"/>
    <w:multiLevelType w:val="hybridMultilevel"/>
    <w:tmpl w:val="AA4472F4"/>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6365B5"/>
    <w:multiLevelType w:val="hybridMultilevel"/>
    <w:tmpl w:val="5BFE8264"/>
    <w:lvl w:ilvl="0" w:tplc="9ED49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08194E"/>
    <w:multiLevelType w:val="hybridMultilevel"/>
    <w:tmpl w:val="D7AC7C8C"/>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49B01FCC"/>
    <w:multiLevelType w:val="hybridMultilevel"/>
    <w:tmpl w:val="FE4434A8"/>
    <w:lvl w:ilvl="0" w:tplc="7A940C0A">
      <w:start w:val="1"/>
      <w:numFmt w:val="bullet"/>
      <w:lvlText w:val=""/>
      <w:lvlJc w:val="left"/>
      <w:pPr>
        <w:ind w:left="720" w:hanging="360"/>
      </w:pPr>
      <w:rPr>
        <w:rFonts w:ascii="Symbol" w:hAnsi="Symbol" w:hint="default"/>
        <w:lang w:val="x-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BFF46B7"/>
    <w:multiLevelType w:val="multilevel"/>
    <w:tmpl w:val="B01A6CC0"/>
    <w:lvl w:ilvl="0">
      <w:start w:val="1"/>
      <w:numFmt w:val="decimal"/>
      <w:lvlText w:val="%1."/>
      <w:lvlJc w:val="left"/>
      <w:pPr>
        <w:ind w:left="720" w:hanging="360"/>
      </w:pPr>
      <w:rPr>
        <w:rFonts w:hint="default"/>
        <w:b w:val="0"/>
        <w:color w:val="000000"/>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2" w15:restartNumberingAfterBreak="0">
    <w:nsid w:val="4EB41A56"/>
    <w:multiLevelType w:val="hybridMultilevel"/>
    <w:tmpl w:val="F6A0E9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0A934AC"/>
    <w:multiLevelType w:val="hybridMultilevel"/>
    <w:tmpl w:val="D8326E4E"/>
    <w:lvl w:ilvl="0" w:tplc="84400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13C369E"/>
    <w:multiLevelType w:val="hybridMultilevel"/>
    <w:tmpl w:val="F1EEB89A"/>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53B04F68"/>
    <w:multiLevelType w:val="hybridMultilevel"/>
    <w:tmpl w:val="3902747A"/>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567D3F35"/>
    <w:multiLevelType w:val="hybridMultilevel"/>
    <w:tmpl w:val="44F040BC"/>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A541C3A"/>
    <w:multiLevelType w:val="hybridMultilevel"/>
    <w:tmpl w:val="194E185C"/>
    <w:lvl w:ilvl="0" w:tplc="84400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D4C02E7"/>
    <w:multiLevelType w:val="hybridMultilevel"/>
    <w:tmpl w:val="0FF8F76C"/>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5D624212"/>
    <w:multiLevelType w:val="hybridMultilevel"/>
    <w:tmpl w:val="F5BA6780"/>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5E8F517C"/>
    <w:multiLevelType w:val="hybridMultilevel"/>
    <w:tmpl w:val="8F180448"/>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62731D41"/>
    <w:multiLevelType w:val="hybridMultilevel"/>
    <w:tmpl w:val="DF404C3E"/>
    <w:lvl w:ilvl="0" w:tplc="844003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645D17B0"/>
    <w:multiLevelType w:val="hybridMultilevel"/>
    <w:tmpl w:val="BE4041E4"/>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67880A1C"/>
    <w:multiLevelType w:val="hybridMultilevel"/>
    <w:tmpl w:val="FDA09480"/>
    <w:lvl w:ilvl="0" w:tplc="9ED493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7569DD"/>
    <w:multiLevelType w:val="hybridMultilevel"/>
    <w:tmpl w:val="488A318C"/>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C792E0B"/>
    <w:multiLevelType w:val="hybridMultilevel"/>
    <w:tmpl w:val="1AD234FE"/>
    <w:lvl w:ilvl="0" w:tplc="29E235A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CD44EAF"/>
    <w:multiLevelType w:val="hybridMultilevel"/>
    <w:tmpl w:val="9E42CE96"/>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712A3755"/>
    <w:multiLevelType w:val="hybridMultilevel"/>
    <w:tmpl w:val="10145168"/>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71F930C6"/>
    <w:multiLevelType w:val="hybridMultilevel"/>
    <w:tmpl w:val="B08A5130"/>
    <w:lvl w:ilvl="0" w:tplc="8440034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15:restartNumberingAfterBreak="0">
    <w:nsid w:val="788C5B82"/>
    <w:multiLevelType w:val="hybridMultilevel"/>
    <w:tmpl w:val="B3DEC11E"/>
    <w:lvl w:ilvl="0" w:tplc="844003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9311233"/>
    <w:multiLevelType w:val="hybridMultilevel"/>
    <w:tmpl w:val="C4FC9556"/>
    <w:lvl w:ilvl="0" w:tplc="84400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9FE612E"/>
    <w:multiLevelType w:val="hybridMultilevel"/>
    <w:tmpl w:val="E800085E"/>
    <w:lvl w:ilvl="0" w:tplc="84400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0"/>
  </w:num>
  <w:num w:numId="2">
    <w:abstractNumId w:val="16"/>
  </w:num>
  <w:num w:numId="3">
    <w:abstractNumId w:val="18"/>
  </w:num>
  <w:num w:numId="4">
    <w:abstractNumId w:val="43"/>
  </w:num>
  <w:num w:numId="5">
    <w:abstractNumId w:val="28"/>
  </w:num>
  <w:num w:numId="6">
    <w:abstractNumId w:val="31"/>
  </w:num>
  <w:num w:numId="7">
    <w:abstractNumId w:val="33"/>
  </w:num>
  <w:num w:numId="8">
    <w:abstractNumId w:val="1"/>
  </w:num>
  <w:num w:numId="9">
    <w:abstractNumId w:val="10"/>
  </w:num>
  <w:num w:numId="10">
    <w:abstractNumId w:val="7"/>
  </w:num>
  <w:num w:numId="11">
    <w:abstractNumId w:val="14"/>
  </w:num>
  <w:num w:numId="12">
    <w:abstractNumId w:val="8"/>
  </w:num>
  <w:num w:numId="13">
    <w:abstractNumId w:val="5"/>
  </w:num>
  <w:num w:numId="14">
    <w:abstractNumId w:val="38"/>
  </w:num>
  <w:num w:numId="15">
    <w:abstractNumId w:val="40"/>
  </w:num>
  <w:num w:numId="16">
    <w:abstractNumId w:val="26"/>
  </w:num>
  <w:num w:numId="17">
    <w:abstractNumId w:val="47"/>
  </w:num>
  <w:num w:numId="18">
    <w:abstractNumId w:val="48"/>
  </w:num>
  <w:num w:numId="19">
    <w:abstractNumId w:val="9"/>
  </w:num>
  <w:num w:numId="20">
    <w:abstractNumId w:val="3"/>
  </w:num>
  <w:num w:numId="21">
    <w:abstractNumId w:val="39"/>
  </w:num>
  <w:num w:numId="22">
    <w:abstractNumId w:val="22"/>
  </w:num>
  <w:num w:numId="23">
    <w:abstractNumId w:val="11"/>
  </w:num>
  <w:num w:numId="24">
    <w:abstractNumId w:val="42"/>
  </w:num>
  <w:num w:numId="25">
    <w:abstractNumId w:val="36"/>
  </w:num>
  <w:num w:numId="26">
    <w:abstractNumId w:val="46"/>
  </w:num>
  <w:num w:numId="27">
    <w:abstractNumId w:val="35"/>
  </w:num>
  <w:num w:numId="28">
    <w:abstractNumId w:val="29"/>
  </w:num>
  <w:num w:numId="29">
    <w:abstractNumId w:val="25"/>
  </w:num>
  <w:num w:numId="30">
    <w:abstractNumId w:val="34"/>
  </w:num>
  <w:num w:numId="31">
    <w:abstractNumId w:val="2"/>
  </w:num>
  <w:num w:numId="32">
    <w:abstractNumId w:val="23"/>
  </w:num>
  <w:num w:numId="33">
    <w:abstractNumId w:val="21"/>
  </w:num>
  <w:num w:numId="34">
    <w:abstractNumId w:val="51"/>
  </w:num>
  <w:num w:numId="35">
    <w:abstractNumId w:val="27"/>
  </w:num>
  <w:num w:numId="36">
    <w:abstractNumId w:val="30"/>
  </w:num>
  <w:num w:numId="37">
    <w:abstractNumId w:val="12"/>
  </w:num>
  <w:num w:numId="38">
    <w:abstractNumId w:val="4"/>
  </w:num>
  <w:num w:numId="39">
    <w:abstractNumId w:val="6"/>
  </w:num>
  <w:num w:numId="40">
    <w:abstractNumId w:val="17"/>
  </w:num>
  <w:num w:numId="41">
    <w:abstractNumId w:val="44"/>
  </w:num>
  <w:num w:numId="42">
    <w:abstractNumId w:val="24"/>
  </w:num>
  <w:num w:numId="43">
    <w:abstractNumId w:val="37"/>
  </w:num>
  <w:num w:numId="44">
    <w:abstractNumId w:val="41"/>
  </w:num>
  <w:num w:numId="45">
    <w:abstractNumId w:val="15"/>
  </w:num>
  <w:num w:numId="46">
    <w:abstractNumId w:val="49"/>
  </w:num>
  <w:num w:numId="47">
    <w:abstractNumId w:val="13"/>
  </w:num>
  <w:num w:numId="48">
    <w:abstractNumId w:val="19"/>
  </w:num>
  <w:num w:numId="49">
    <w:abstractNumId w:val="0"/>
  </w:num>
  <w:num w:numId="50">
    <w:abstractNumId w:val="45"/>
  </w:num>
  <w:num w:numId="51">
    <w:abstractNumId w:val="32"/>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CAC"/>
    <w:rsid w:val="00000CE7"/>
    <w:rsid w:val="00013362"/>
    <w:rsid w:val="00097818"/>
    <w:rsid w:val="001744C5"/>
    <w:rsid w:val="00182AE0"/>
    <w:rsid w:val="001A1D76"/>
    <w:rsid w:val="001A2D0C"/>
    <w:rsid w:val="001A74B1"/>
    <w:rsid w:val="00244082"/>
    <w:rsid w:val="002517D9"/>
    <w:rsid w:val="002551CB"/>
    <w:rsid w:val="00261131"/>
    <w:rsid w:val="002974E1"/>
    <w:rsid w:val="00315682"/>
    <w:rsid w:val="003D1FE6"/>
    <w:rsid w:val="003D6AD3"/>
    <w:rsid w:val="00414E4D"/>
    <w:rsid w:val="00455F4A"/>
    <w:rsid w:val="00475221"/>
    <w:rsid w:val="00483FFB"/>
    <w:rsid w:val="004E1A5B"/>
    <w:rsid w:val="00564C1D"/>
    <w:rsid w:val="005829B5"/>
    <w:rsid w:val="00587287"/>
    <w:rsid w:val="005A1F93"/>
    <w:rsid w:val="0063637A"/>
    <w:rsid w:val="006D08F9"/>
    <w:rsid w:val="00707CDB"/>
    <w:rsid w:val="007B0B73"/>
    <w:rsid w:val="00855692"/>
    <w:rsid w:val="008C778D"/>
    <w:rsid w:val="008D5763"/>
    <w:rsid w:val="008F2E45"/>
    <w:rsid w:val="009466FF"/>
    <w:rsid w:val="00977359"/>
    <w:rsid w:val="00977A3E"/>
    <w:rsid w:val="00992775"/>
    <w:rsid w:val="00A24EF1"/>
    <w:rsid w:val="00A80351"/>
    <w:rsid w:val="00A90346"/>
    <w:rsid w:val="00AC111A"/>
    <w:rsid w:val="00AF6CAC"/>
    <w:rsid w:val="00B202EC"/>
    <w:rsid w:val="00B51D74"/>
    <w:rsid w:val="00BB5147"/>
    <w:rsid w:val="00BF10B0"/>
    <w:rsid w:val="00C8185C"/>
    <w:rsid w:val="00C83070"/>
    <w:rsid w:val="00CD7E4C"/>
    <w:rsid w:val="00CE080F"/>
    <w:rsid w:val="00DD0179"/>
    <w:rsid w:val="00DE397B"/>
    <w:rsid w:val="00E15894"/>
    <w:rsid w:val="00E217ED"/>
    <w:rsid w:val="00E455C7"/>
    <w:rsid w:val="00E5005F"/>
    <w:rsid w:val="00EA34E9"/>
    <w:rsid w:val="00FB4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A87AE"/>
  <w15:chartTrackingRefBased/>
  <w15:docId w15:val="{D1E1B833-5518-4A07-B263-689C37CAA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51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551CB"/>
    <w:pPr>
      <w:keepNext/>
      <w:keepLines/>
      <w:spacing w:before="240"/>
      <w:outlineLvl w:val="0"/>
    </w:pPr>
    <w:rPr>
      <w:rFonts w:ascii="Calibri Light" w:hAnsi="Calibri Light"/>
      <w:color w:val="2F5496"/>
      <w:sz w:val="32"/>
      <w:szCs w:val="32"/>
      <w:lang w:val="x-none"/>
    </w:rPr>
  </w:style>
  <w:style w:type="paragraph" w:styleId="2">
    <w:name w:val="heading 2"/>
    <w:basedOn w:val="a"/>
    <w:next w:val="a"/>
    <w:link w:val="20"/>
    <w:uiPriority w:val="9"/>
    <w:unhideWhenUsed/>
    <w:qFormat/>
    <w:rsid w:val="002551CB"/>
    <w:pPr>
      <w:keepNext/>
      <w:keepLines/>
      <w:spacing w:before="40"/>
      <w:outlineLvl w:val="1"/>
    </w:pPr>
    <w:rPr>
      <w:rFonts w:ascii="Calibri Light" w:hAnsi="Calibri Light"/>
      <w:color w:val="2F5496"/>
      <w:sz w:val="26"/>
      <w:szCs w:val="26"/>
      <w:lang w:val="x-none"/>
    </w:rPr>
  </w:style>
  <w:style w:type="paragraph" w:styleId="3">
    <w:name w:val="heading 3"/>
    <w:basedOn w:val="a"/>
    <w:next w:val="a"/>
    <w:link w:val="30"/>
    <w:uiPriority w:val="9"/>
    <w:semiHidden/>
    <w:unhideWhenUsed/>
    <w:qFormat/>
    <w:rsid w:val="002551CB"/>
    <w:pPr>
      <w:keepNext/>
      <w:keepLines/>
      <w:spacing w:before="40"/>
      <w:outlineLvl w:val="2"/>
    </w:pPr>
    <w:rPr>
      <w:rFonts w:ascii="Calibri Light" w:hAnsi="Calibri Light"/>
      <w:color w:val="1F3763"/>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1CB"/>
    <w:rPr>
      <w:rFonts w:ascii="Calibri Light" w:eastAsia="Times New Roman" w:hAnsi="Calibri Light" w:cs="Times New Roman"/>
      <w:color w:val="2F5496"/>
      <w:sz w:val="32"/>
      <w:szCs w:val="32"/>
      <w:lang w:val="x-none" w:eastAsia="ru-RU"/>
    </w:rPr>
  </w:style>
  <w:style w:type="character" w:customStyle="1" w:styleId="20">
    <w:name w:val="Заголовок 2 Знак"/>
    <w:basedOn w:val="a0"/>
    <w:link w:val="2"/>
    <w:uiPriority w:val="9"/>
    <w:rsid w:val="002551CB"/>
    <w:rPr>
      <w:rFonts w:ascii="Calibri Light" w:eastAsia="Times New Roman" w:hAnsi="Calibri Light" w:cs="Times New Roman"/>
      <w:color w:val="2F5496"/>
      <w:sz w:val="26"/>
      <w:szCs w:val="26"/>
      <w:lang w:val="x-none" w:eastAsia="ru-RU"/>
    </w:rPr>
  </w:style>
  <w:style w:type="character" w:customStyle="1" w:styleId="30">
    <w:name w:val="Заголовок 3 Знак"/>
    <w:basedOn w:val="a0"/>
    <w:link w:val="3"/>
    <w:uiPriority w:val="9"/>
    <w:semiHidden/>
    <w:rsid w:val="002551CB"/>
    <w:rPr>
      <w:rFonts w:ascii="Calibri Light" w:eastAsia="Times New Roman" w:hAnsi="Calibri Light" w:cs="Times New Roman"/>
      <w:color w:val="1F3763"/>
      <w:sz w:val="20"/>
      <w:szCs w:val="20"/>
      <w:lang w:val="x-none" w:eastAsia="ru-RU"/>
    </w:rPr>
  </w:style>
  <w:style w:type="table" w:styleId="a3">
    <w:name w:val="Table Grid"/>
    <w:basedOn w:val="a1"/>
    <w:uiPriority w:val="39"/>
    <w:rsid w:val="002551C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2551CB"/>
    <w:pPr>
      <w:ind w:left="720"/>
      <w:contextualSpacing/>
    </w:pPr>
    <w:rPr>
      <w:sz w:val="20"/>
      <w:szCs w:val="20"/>
      <w:lang w:val="x-none"/>
    </w:rPr>
  </w:style>
  <w:style w:type="character" w:customStyle="1" w:styleId="a5">
    <w:name w:val="Абзац списка Знак"/>
    <w:link w:val="a4"/>
    <w:uiPriority w:val="34"/>
    <w:qFormat/>
    <w:locked/>
    <w:rsid w:val="002551CB"/>
    <w:rPr>
      <w:rFonts w:ascii="Times New Roman" w:eastAsia="Times New Roman" w:hAnsi="Times New Roman" w:cs="Times New Roman"/>
      <w:sz w:val="20"/>
      <w:szCs w:val="20"/>
      <w:lang w:val="x-none" w:eastAsia="ru-RU"/>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rsid w:val="002551CB"/>
    <w:pPr>
      <w:widowControl w:val="0"/>
      <w:wordWrap w:val="0"/>
      <w:autoSpaceDE w:val="0"/>
      <w:autoSpaceDN w:val="0"/>
      <w:jc w:val="both"/>
    </w:pPr>
    <w:rPr>
      <w:kern w:val="2"/>
      <w:sz w:val="20"/>
      <w:szCs w:val="20"/>
      <w:lang w:val="en-US" w:eastAsia="ko-KR"/>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2551CB"/>
    <w:rPr>
      <w:rFonts w:ascii="Times New Roman" w:eastAsia="Times New Roman" w:hAnsi="Times New Roman" w:cs="Times New Roman"/>
      <w:kern w:val="2"/>
      <w:sz w:val="20"/>
      <w:szCs w:val="20"/>
      <w:lang w:val="en-US" w:eastAsia="ko-KR"/>
    </w:rPr>
  </w:style>
  <w:style w:type="character" w:styleId="a8">
    <w:name w:val="footnote reference"/>
    <w:uiPriority w:val="99"/>
    <w:semiHidden/>
    <w:unhideWhenUsed/>
    <w:rsid w:val="002551CB"/>
    <w:rPr>
      <w:vertAlign w:val="superscript"/>
    </w:rPr>
  </w:style>
  <w:style w:type="paragraph" w:customStyle="1" w:styleId="11">
    <w:name w:val="Обычный (веб)1"/>
    <w:basedOn w:val="a"/>
    <w:uiPriority w:val="99"/>
    <w:unhideWhenUsed/>
    <w:rsid w:val="002551CB"/>
    <w:pPr>
      <w:spacing w:before="100" w:beforeAutospacing="1" w:after="100" w:afterAutospacing="1"/>
    </w:pPr>
  </w:style>
  <w:style w:type="character" w:styleId="a9">
    <w:name w:val="Hyperlink"/>
    <w:uiPriority w:val="99"/>
    <w:unhideWhenUsed/>
    <w:rsid w:val="002551CB"/>
    <w:rPr>
      <w:color w:val="0563C1"/>
      <w:u w:val="single"/>
    </w:rPr>
  </w:style>
  <w:style w:type="character" w:customStyle="1" w:styleId="aa">
    <w:name w:val="Основной текст_"/>
    <w:link w:val="68"/>
    <w:locked/>
    <w:rsid w:val="002551CB"/>
    <w:rPr>
      <w:shd w:val="clear" w:color="auto" w:fill="FFFFFF"/>
    </w:rPr>
  </w:style>
  <w:style w:type="paragraph" w:customStyle="1" w:styleId="68">
    <w:name w:val="Основной текст68"/>
    <w:basedOn w:val="a"/>
    <w:link w:val="aa"/>
    <w:rsid w:val="002551CB"/>
    <w:pPr>
      <w:shd w:val="clear" w:color="auto" w:fill="FFFFFF"/>
      <w:spacing w:after="780" w:line="211" w:lineRule="exact"/>
      <w:jc w:val="right"/>
    </w:pPr>
    <w:rPr>
      <w:rFonts w:asciiTheme="minorHAnsi" w:eastAsiaTheme="minorHAnsi" w:hAnsiTheme="minorHAnsi" w:cstheme="minorBidi"/>
      <w:sz w:val="22"/>
      <w:szCs w:val="22"/>
      <w:lang w:eastAsia="en-US"/>
    </w:rPr>
  </w:style>
  <w:style w:type="character" w:customStyle="1" w:styleId="12">
    <w:name w:val="Основной текст1"/>
    <w:rsid w:val="002551CB"/>
  </w:style>
  <w:style w:type="character" w:customStyle="1" w:styleId="apple-converted-space">
    <w:name w:val="apple-converted-space"/>
    <w:rsid w:val="002551CB"/>
  </w:style>
  <w:style w:type="character" w:styleId="ab">
    <w:name w:val="Strong"/>
    <w:uiPriority w:val="22"/>
    <w:qFormat/>
    <w:rsid w:val="002551CB"/>
    <w:rPr>
      <w:b/>
      <w:bCs/>
    </w:rPr>
  </w:style>
  <w:style w:type="character" w:styleId="ac">
    <w:name w:val="Emphasis"/>
    <w:uiPriority w:val="20"/>
    <w:qFormat/>
    <w:rsid w:val="002551CB"/>
    <w:rPr>
      <w:i/>
      <w:iCs/>
    </w:rPr>
  </w:style>
  <w:style w:type="character" w:customStyle="1" w:styleId="ad">
    <w:name w:val="Текст концевой сноски Знак"/>
    <w:basedOn w:val="a0"/>
    <w:link w:val="ae"/>
    <w:uiPriority w:val="99"/>
    <w:semiHidden/>
    <w:rsid w:val="002551CB"/>
    <w:rPr>
      <w:rFonts w:ascii="Times New Roman" w:eastAsia="Times New Roman" w:hAnsi="Times New Roman" w:cs="Times New Roman"/>
      <w:sz w:val="20"/>
      <w:szCs w:val="20"/>
      <w:lang w:val="x-none" w:eastAsia="ru-RU"/>
    </w:rPr>
  </w:style>
  <w:style w:type="paragraph" w:styleId="ae">
    <w:name w:val="endnote text"/>
    <w:basedOn w:val="a"/>
    <w:link w:val="ad"/>
    <w:uiPriority w:val="99"/>
    <w:semiHidden/>
    <w:unhideWhenUsed/>
    <w:rsid w:val="002551CB"/>
    <w:rPr>
      <w:sz w:val="20"/>
      <w:szCs w:val="20"/>
      <w:lang w:val="x-none"/>
    </w:rPr>
  </w:style>
  <w:style w:type="paragraph" w:styleId="af">
    <w:name w:val="TOC Heading"/>
    <w:basedOn w:val="1"/>
    <w:next w:val="a"/>
    <w:uiPriority w:val="39"/>
    <w:unhideWhenUsed/>
    <w:qFormat/>
    <w:rsid w:val="002551CB"/>
    <w:pPr>
      <w:spacing w:line="259" w:lineRule="auto"/>
      <w:outlineLvl w:val="9"/>
    </w:pPr>
  </w:style>
  <w:style w:type="paragraph" w:styleId="13">
    <w:name w:val="toc 1"/>
    <w:basedOn w:val="a"/>
    <w:next w:val="a"/>
    <w:autoRedefine/>
    <w:uiPriority w:val="39"/>
    <w:unhideWhenUsed/>
    <w:rsid w:val="002551CB"/>
    <w:pPr>
      <w:tabs>
        <w:tab w:val="right" w:leader="dot" w:pos="9339"/>
      </w:tabs>
      <w:spacing w:after="100"/>
    </w:pPr>
  </w:style>
  <w:style w:type="paragraph" w:styleId="af0">
    <w:name w:val="header"/>
    <w:basedOn w:val="a"/>
    <w:link w:val="af1"/>
    <w:uiPriority w:val="99"/>
    <w:unhideWhenUsed/>
    <w:rsid w:val="002551CB"/>
    <w:pPr>
      <w:tabs>
        <w:tab w:val="center" w:pos="4677"/>
        <w:tab w:val="right" w:pos="9355"/>
      </w:tabs>
    </w:pPr>
    <w:rPr>
      <w:sz w:val="20"/>
      <w:szCs w:val="20"/>
      <w:lang w:val="x-none"/>
    </w:rPr>
  </w:style>
  <w:style w:type="character" w:customStyle="1" w:styleId="af1">
    <w:name w:val="Верхний колонтитул Знак"/>
    <w:basedOn w:val="a0"/>
    <w:link w:val="af0"/>
    <w:uiPriority w:val="99"/>
    <w:rsid w:val="002551CB"/>
    <w:rPr>
      <w:rFonts w:ascii="Times New Roman" w:eastAsia="Times New Roman" w:hAnsi="Times New Roman" w:cs="Times New Roman"/>
      <w:sz w:val="20"/>
      <w:szCs w:val="20"/>
      <w:lang w:val="x-none" w:eastAsia="ru-RU"/>
    </w:rPr>
  </w:style>
  <w:style w:type="paragraph" w:styleId="af2">
    <w:name w:val="footer"/>
    <w:basedOn w:val="a"/>
    <w:link w:val="af3"/>
    <w:uiPriority w:val="99"/>
    <w:unhideWhenUsed/>
    <w:rsid w:val="002551CB"/>
    <w:pPr>
      <w:tabs>
        <w:tab w:val="center" w:pos="4677"/>
        <w:tab w:val="right" w:pos="9355"/>
      </w:tabs>
    </w:pPr>
    <w:rPr>
      <w:sz w:val="20"/>
      <w:szCs w:val="20"/>
      <w:lang w:val="x-none"/>
    </w:rPr>
  </w:style>
  <w:style w:type="character" w:customStyle="1" w:styleId="af3">
    <w:name w:val="Нижний колонтитул Знак"/>
    <w:basedOn w:val="a0"/>
    <w:link w:val="af2"/>
    <w:uiPriority w:val="99"/>
    <w:rsid w:val="002551CB"/>
    <w:rPr>
      <w:rFonts w:ascii="Times New Roman" w:eastAsia="Times New Roman" w:hAnsi="Times New Roman" w:cs="Times New Roman"/>
      <w:sz w:val="20"/>
      <w:szCs w:val="20"/>
      <w:lang w:val="x-none" w:eastAsia="ru-RU"/>
    </w:rPr>
  </w:style>
  <w:style w:type="paragraph" w:customStyle="1" w:styleId="ParaAttribute38">
    <w:name w:val="ParaAttribute38"/>
    <w:rsid w:val="002551CB"/>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2">
    <w:name w:val="CharAttribute502"/>
    <w:rsid w:val="002551CB"/>
    <w:rPr>
      <w:rFonts w:ascii="Times New Roman" w:eastAsia="Times New Roman"/>
      <w:i/>
      <w:sz w:val="28"/>
    </w:rPr>
  </w:style>
  <w:style w:type="paragraph" w:styleId="21">
    <w:name w:val="toc 2"/>
    <w:basedOn w:val="a"/>
    <w:next w:val="a"/>
    <w:autoRedefine/>
    <w:uiPriority w:val="39"/>
    <w:unhideWhenUsed/>
    <w:rsid w:val="002551CB"/>
    <w:pPr>
      <w:spacing w:after="100"/>
      <w:ind w:left="240"/>
    </w:pPr>
  </w:style>
  <w:style w:type="paragraph" w:styleId="31">
    <w:name w:val="toc 3"/>
    <w:basedOn w:val="a"/>
    <w:next w:val="a"/>
    <w:autoRedefine/>
    <w:uiPriority w:val="39"/>
    <w:unhideWhenUsed/>
    <w:rsid w:val="002551CB"/>
    <w:pPr>
      <w:spacing w:after="100"/>
      <w:ind w:left="480"/>
    </w:pPr>
  </w:style>
  <w:style w:type="character" w:customStyle="1" w:styleId="af4">
    <w:name w:val="Текст выноски Знак"/>
    <w:basedOn w:val="a0"/>
    <w:link w:val="af5"/>
    <w:uiPriority w:val="99"/>
    <w:semiHidden/>
    <w:rsid w:val="002551CB"/>
    <w:rPr>
      <w:rFonts w:ascii="Tahoma" w:eastAsia="Times New Roman" w:hAnsi="Tahoma" w:cs="Times New Roman"/>
      <w:sz w:val="16"/>
      <w:szCs w:val="16"/>
      <w:lang w:val="x-none" w:eastAsia="ru-RU"/>
    </w:rPr>
  </w:style>
  <w:style w:type="paragraph" w:styleId="af5">
    <w:name w:val="Balloon Text"/>
    <w:basedOn w:val="a"/>
    <w:link w:val="af4"/>
    <w:uiPriority w:val="99"/>
    <w:semiHidden/>
    <w:unhideWhenUsed/>
    <w:rsid w:val="002551CB"/>
    <w:rPr>
      <w:rFonts w:ascii="Tahoma" w:hAnsi="Tahoma"/>
      <w:sz w:val="16"/>
      <w:szCs w:val="16"/>
      <w:lang w:val="x-none"/>
    </w:rPr>
  </w:style>
  <w:style w:type="character" w:customStyle="1" w:styleId="af6">
    <w:name w:val="Текст примечания Знак"/>
    <w:basedOn w:val="a0"/>
    <w:link w:val="af7"/>
    <w:uiPriority w:val="99"/>
    <w:semiHidden/>
    <w:rsid w:val="002551CB"/>
    <w:rPr>
      <w:rFonts w:ascii="Times New Roman" w:eastAsia="Times New Roman" w:hAnsi="Times New Roman" w:cs="Times New Roman"/>
      <w:sz w:val="20"/>
      <w:szCs w:val="20"/>
      <w:lang w:val="x-none" w:eastAsia="x-none"/>
    </w:rPr>
  </w:style>
  <w:style w:type="paragraph" w:styleId="af7">
    <w:name w:val="annotation text"/>
    <w:basedOn w:val="a"/>
    <w:link w:val="af6"/>
    <w:uiPriority w:val="99"/>
    <w:semiHidden/>
    <w:unhideWhenUsed/>
    <w:rsid w:val="002551CB"/>
    <w:rPr>
      <w:sz w:val="20"/>
      <w:szCs w:val="20"/>
      <w:lang w:val="x-none" w:eastAsia="x-none"/>
    </w:rPr>
  </w:style>
  <w:style w:type="character" w:customStyle="1" w:styleId="af8">
    <w:name w:val="Тема примечания Знак"/>
    <w:basedOn w:val="af6"/>
    <w:link w:val="af9"/>
    <w:uiPriority w:val="99"/>
    <w:semiHidden/>
    <w:rsid w:val="002551CB"/>
    <w:rPr>
      <w:rFonts w:ascii="Times New Roman" w:eastAsia="Times New Roman" w:hAnsi="Times New Roman" w:cs="Times New Roman"/>
      <w:b/>
      <w:bCs/>
      <w:sz w:val="20"/>
      <w:szCs w:val="20"/>
      <w:lang w:val="x-none" w:eastAsia="x-none"/>
    </w:rPr>
  </w:style>
  <w:style w:type="paragraph" w:styleId="af9">
    <w:name w:val="annotation subject"/>
    <w:basedOn w:val="af7"/>
    <w:next w:val="af7"/>
    <w:link w:val="af8"/>
    <w:uiPriority w:val="99"/>
    <w:semiHidden/>
    <w:unhideWhenUsed/>
    <w:rsid w:val="002551CB"/>
    <w:rPr>
      <w:b/>
      <w:bCs/>
    </w:rPr>
  </w:style>
  <w:style w:type="paragraph" w:styleId="afa">
    <w:name w:val="Normal (Web)"/>
    <w:basedOn w:val="a"/>
    <w:uiPriority w:val="99"/>
    <w:unhideWhenUsed/>
    <w:rsid w:val="002551CB"/>
    <w:pPr>
      <w:spacing w:before="100" w:beforeAutospacing="1" w:after="100" w:afterAutospacing="1"/>
    </w:pPr>
    <w:rPr>
      <w:rFonts w:ascii="Times" w:eastAsia="Calibri" w:hAnsi="Times"/>
      <w:sz w:val="20"/>
      <w:szCs w:val="20"/>
    </w:rPr>
  </w:style>
  <w:style w:type="paragraph" w:customStyle="1" w:styleId="NoteLevel2">
    <w:name w:val="Note Level 2"/>
    <w:basedOn w:val="a"/>
    <w:uiPriority w:val="1"/>
    <w:qFormat/>
    <w:rsid w:val="002551CB"/>
    <w:pPr>
      <w:keepNext/>
      <w:numPr>
        <w:ilvl w:val="1"/>
        <w:numId w:val="49"/>
      </w:numPr>
      <w:contextualSpacing/>
      <w:outlineLvl w:val="1"/>
    </w:pPr>
    <w:rPr>
      <w:rFonts w:ascii="Verdana" w:hAnsi="Verdana"/>
    </w:rPr>
  </w:style>
  <w:style w:type="paragraph" w:styleId="afb">
    <w:name w:val="No Spacing"/>
    <w:uiPriority w:val="1"/>
    <w:qFormat/>
    <w:rsid w:val="00E5005F"/>
    <w:pPr>
      <w:spacing w:after="0" w:line="240" w:lineRule="auto"/>
    </w:pPr>
    <w:rPr>
      <w:rFonts w:ascii="Times New Roman" w:eastAsia="Times New Roman" w:hAnsi="Times New Roman" w:cs="Times New Roman"/>
      <w:sz w:val="24"/>
      <w:szCs w:val="24"/>
      <w:lang w:eastAsia="ru-RU"/>
    </w:rPr>
  </w:style>
  <w:style w:type="character" w:styleId="afc">
    <w:name w:val="Unresolved Mention"/>
    <w:basedOn w:val="a0"/>
    <w:uiPriority w:val="99"/>
    <w:semiHidden/>
    <w:unhideWhenUsed/>
    <w:rsid w:val="00475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583533">
      <w:bodyDiv w:val="1"/>
      <w:marLeft w:val="0"/>
      <w:marRight w:val="0"/>
      <w:marTop w:val="0"/>
      <w:marBottom w:val="0"/>
      <w:divBdr>
        <w:top w:val="none" w:sz="0" w:space="0" w:color="auto"/>
        <w:left w:val="none" w:sz="0" w:space="0" w:color="auto"/>
        <w:bottom w:val="none" w:sz="0" w:space="0" w:color="auto"/>
        <w:right w:val="none" w:sz="0" w:space="0" w:color="auto"/>
      </w:divBdr>
    </w:div>
    <w:div w:id="2050913816">
      <w:bodyDiv w:val="1"/>
      <w:marLeft w:val="0"/>
      <w:marRight w:val="0"/>
      <w:marTop w:val="0"/>
      <w:marBottom w:val="0"/>
      <w:divBdr>
        <w:top w:val="none" w:sz="0" w:space="0" w:color="auto"/>
        <w:left w:val="none" w:sz="0" w:space="0" w:color="auto"/>
        <w:bottom w:val="none" w:sz="0" w:space="0" w:color="auto"/>
        <w:right w:val="none" w:sz="0" w:space="0" w:color="auto"/>
      </w:divBdr>
    </w:div>
    <w:div w:id="207612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g-4.tvoysadi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ag-4.tvoysadik.ru/" TargetMode="External"/><Relationship Id="rId5" Type="http://schemas.openxmlformats.org/officeDocument/2006/relationships/footnotes" Target="footnotes.xml"/><Relationship Id="rId10" Type="http://schemas.openxmlformats.org/officeDocument/2006/relationships/hyperlink" Target="https://dag-4.tvoysadik.ru/" TargetMode="External"/><Relationship Id="rId4" Type="http://schemas.openxmlformats.org/officeDocument/2006/relationships/webSettings" Target="webSettings.xml"/><Relationship Id="rId9" Type="http://schemas.openxmlformats.org/officeDocument/2006/relationships/hyperlink" Target="https://dag-4.tvoysad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47</Pages>
  <Words>16330</Words>
  <Characters>93082</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2021-09-10T07:28:00Z</dcterms:created>
  <dcterms:modified xsi:type="dcterms:W3CDTF">2021-09-29T09:02:00Z</dcterms:modified>
</cp:coreProperties>
</file>